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2A053">
      <w:pPr>
        <w:pStyle w:val="113"/>
        <w:framePr w:wrap="around"/>
      </w:pPr>
      <w:r>
        <w:rPr>
          <w:rFonts w:ascii="Times New Roman"/>
        </w:rPr>
        <w:t>ICS</w:t>
      </w:r>
      <w:r>
        <w:rPr>
          <w:rFonts w:hAnsi="黑体"/>
        </w:rPr>
        <w:t> </w:t>
      </w:r>
      <w:r>
        <w:fldChar w:fldCharType="begin">
          <w:ffData>
            <w:name w:val="ICS"/>
            <w:enabled/>
            <w:calcOnExit w:val="0"/>
            <w:helpText w:type="text" w:val="请输入正确的ICS号："/>
            <w:textInput>
              <w:default w:val="65.100.30"/>
            </w:textInput>
          </w:ffData>
        </w:fldChar>
      </w:r>
      <w:bookmarkStart w:id="0" w:name="ICS"/>
      <w:r>
        <w:instrText xml:space="preserve"> FORMTEXT </w:instrText>
      </w:r>
      <w:r>
        <w:fldChar w:fldCharType="separate"/>
      </w:r>
      <w:r>
        <w:t>65.100.</w:t>
      </w:r>
      <w:r>
        <w:rPr>
          <w:rFonts w:hint="eastAsia"/>
        </w:rPr>
        <w:t>1</w:t>
      </w:r>
      <w:r>
        <w:t>0</w:t>
      </w:r>
      <w:r>
        <w:fldChar w:fldCharType="end"/>
      </w:r>
      <w:bookmarkEnd w:id="0"/>
    </w:p>
    <w:p w14:paraId="7BBD626C">
      <w:pPr>
        <w:pStyle w:val="113"/>
        <w:framePr w:wrap="around"/>
      </w:pPr>
      <w:r>
        <w:rPr>
          <w:rFonts w:hint="eastAsia"/>
        </w:rPr>
        <w:t xml:space="preserve">CCS </w:t>
      </w:r>
      <w:r>
        <w:fldChar w:fldCharType="begin">
          <w:ffData>
            <w:name w:val="WXFLH"/>
            <w:enabled/>
            <w:calcOnExit w:val="0"/>
            <w:helpText w:type="text" w:val="请输入中国标准文献分类号："/>
            <w:textInput>
              <w:default w:val="G 25"/>
            </w:textInput>
          </w:ffData>
        </w:fldChar>
      </w:r>
      <w:bookmarkStart w:id="1" w:name="WXFLH"/>
      <w:r>
        <w:instrText xml:space="preserve"> FORMTEXT </w:instrText>
      </w:r>
      <w:r>
        <w:fldChar w:fldCharType="separate"/>
      </w:r>
      <w:r>
        <w:t>G 25</w:t>
      </w:r>
      <w:r>
        <w:fldChar w:fldCharType="end"/>
      </w:r>
      <w:bookmarkEnd w:id="1"/>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5D878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2B75B402">
            <w:pPr>
              <w:pStyle w:val="113"/>
              <w:framePr w:wrap="around"/>
            </w:pPr>
          </w:p>
        </w:tc>
      </w:tr>
    </w:tbl>
    <w:p w14:paraId="32EFF8F4">
      <w:pPr>
        <w:pStyle w:val="50"/>
        <w:framePr w:wrap="around"/>
      </w:pPr>
      <w:r>
        <w:rPr>
          <w:rFonts w:hint="eastAsia"/>
        </w:rPr>
        <w:t>GB</w:t>
      </w:r>
    </w:p>
    <w:p w14:paraId="3B2E7AB0">
      <w:pPr>
        <w:pStyle w:val="103"/>
        <w:framePr w:wrap="around"/>
      </w:pPr>
      <w:r>
        <w:rPr>
          <w:rFonts w:hint="eastAsia"/>
        </w:rPr>
        <w:t>中华人民共和国国家标准</w:t>
      </w:r>
    </w:p>
    <w:p w14:paraId="012587CF">
      <w:pPr>
        <w:pStyle w:val="81"/>
        <w:framePr w:wrap="around"/>
        <w:rPr>
          <w:rFonts w:hAnsi="黑体"/>
        </w:rPr>
      </w:pPr>
      <w:bookmarkStart w:id="2" w:name="StdNo0"/>
      <w:r>
        <w:rPr>
          <w:rFonts w:ascii="Times New Roman"/>
        </w:rPr>
        <w:fldChar w:fldCharType="begin">
          <w:ffData>
            <w:name w:val="StdNo0"/>
            <w:enabled/>
            <w:calcOnExit w:val="0"/>
            <w:textInput>
              <w:default w:val="GB"/>
              <w:maxLength w:val="2"/>
            </w:textInput>
          </w:ffData>
        </w:fldChar>
      </w:r>
      <w:r>
        <w:rPr>
          <w:rFonts w:ascii="Times New Roman"/>
        </w:rPr>
        <w:instrText xml:space="preserve"> FORMTEXT </w:instrText>
      </w:r>
      <w:r>
        <w:rPr>
          <w:rFonts w:ascii="Times New Roman"/>
        </w:rPr>
        <w:fldChar w:fldCharType="separate"/>
      </w:r>
      <w:r>
        <w:rPr>
          <w:rFonts w:ascii="Times New Roman"/>
        </w:rPr>
        <w:t>GB</w:t>
      </w:r>
      <w:r>
        <w:rPr>
          <w:rFonts w:ascii="Times New Roman"/>
        </w:rPr>
        <w:fldChar w:fldCharType="end"/>
      </w:r>
      <w:bookmarkEnd w:id="2"/>
      <w:r>
        <w:rPr>
          <w:rFonts w:ascii="Times New Roman"/>
        </w:rPr>
        <w:t>/T</w:t>
      </w:r>
      <w:bookmarkStart w:id="3" w:name="StdNo1"/>
      <w:r>
        <w:rPr>
          <w:rFonts w:hint="eastAsia" w:ascii="Times New Roman"/>
        </w:rPr>
        <w:t xml:space="preserve"> </w:t>
      </w:r>
      <w:bookmarkEnd w:id="3"/>
      <w:r>
        <w:rPr>
          <w:rFonts w:hint="eastAsia" w:hAnsi="黑体"/>
        </w:rPr>
        <w:t>9557</w:t>
      </w:r>
      <w:r>
        <w:rPr>
          <w:rFonts w:hAnsi="黑体"/>
        </w:rPr>
        <w:t>—</w:t>
      </w:r>
      <w:r>
        <w:rPr>
          <w:rFonts w:hAnsi="黑体"/>
        </w:rPr>
        <w:fldChar w:fldCharType="begin">
          <w:ffData>
            <w:name w:val="StdNo2"/>
            <w:enabled/>
            <w:calcOnExit w:val="0"/>
            <w:textInput>
              <w:default w:val="XXXX"/>
              <w:maxLength w:val="4"/>
            </w:textInput>
          </w:ffData>
        </w:fldChar>
      </w:r>
      <w:bookmarkStart w:id="4"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4"/>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C664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7D7C9D2">
            <w:pPr>
              <w:pStyle w:val="107"/>
              <w:framePr w:wrap="around"/>
              <w:wordWrap w:val="0"/>
              <w:ind w:right="210"/>
            </w:pPr>
            <w:bookmarkStart w:id="5" w:name="DT"/>
            <w:r>
              <w:rPr>
                <w:rFonts w:hint="eastAsia"/>
              </w:rPr>
              <w:t>代替</w:t>
            </w:r>
            <w:r>
              <w:t>GB/</w:t>
            </w:r>
            <w:r>
              <w:rPr>
                <w:rFonts w:hint="eastAsia"/>
              </w:rPr>
              <w:t>T</w:t>
            </w:r>
            <w:r>
              <w:t xml:space="preserve"> </w:t>
            </w:r>
            <w:r>
              <mc:AlternateContent>
                <mc:Choice Requires="wps">
                  <w:drawing>
                    <wp:anchor distT="0" distB="0" distL="114300" distR="114300" simplePos="0" relativeHeight="25166643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113834364"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6B751742">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004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YPLL1gAAAAgBAAAP&#10;AAAAAAAAAAEAIAAAACIAAABkcnMvZG93bnJldi54bWxQSwECFAAUAAAACACHTuJAjyeLtRoCAABC&#10;BAAADgAAAAAAAAABACAAAAAlAQAAZHJzL2Uyb0RvYy54bWxQSwUGAAAAAAYABgBZAQAAsQUAAAAA&#10;">
                      <v:fill on="t" focussize="0,0"/>
                      <v:stroke on="f"/>
                      <v:imagedata o:title=""/>
                      <o:lock v:ext="edit" aspectratio="f"/>
                      <v:textbox>
                        <w:txbxContent>
                          <w:p w14:paraId="6B751742">
                            <w:pPr>
                              <w:jc w:val="center"/>
                            </w:pPr>
                          </w:p>
                        </w:txbxContent>
                      </v:textbox>
                    </v:rect>
                  </w:pict>
                </mc:Fallback>
              </mc:AlternateContent>
            </w:r>
            <w:r>
              <w:t>9557-2008</w:t>
            </w:r>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5516D249">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M1x6woSAgAAOQQAAA4AAAAA&#10;AAAAAQAgAAAAJQEAAGRycy9lMm9Eb2MueG1sUEsFBgAAAAAGAAYAWQEAAKkFAAAAAA==&#10;">
                      <v:fill on="t" focussize="0,0"/>
                      <v:stroke on="f"/>
                      <v:imagedata o:title=""/>
                      <o:lock v:ext="edit" aspectratio="f"/>
                      <v:textbox>
                        <w:txbxContent>
                          <w:p w14:paraId="5516D249">
                            <w:pPr>
                              <w:jc w:val="center"/>
                            </w:pPr>
                          </w:p>
                        </w:txbxContent>
                      </v:textbox>
                    </v:rect>
                  </w:pict>
                </mc:Fallback>
              </mc:AlternateContent>
            </w:r>
            <w:bookmarkEnd w:id="5"/>
          </w:p>
        </w:tc>
      </w:tr>
    </w:tbl>
    <w:p w14:paraId="0B54DF3F">
      <w:pPr>
        <w:pStyle w:val="81"/>
        <w:framePr w:wrap="around"/>
        <w:rPr>
          <w:rFonts w:hAnsi="黑体"/>
        </w:rPr>
      </w:pPr>
    </w:p>
    <w:p w14:paraId="520522CB">
      <w:pPr>
        <w:pStyle w:val="81"/>
        <w:framePr w:wrap="around"/>
        <w:rPr>
          <w:rFonts w:hAnsi="黑体"/>
        </w:rPr>
      </w:pPr>
    </w:p>
    <w:p w14:paraId="2A149459">
      <w:pPr>
        <w:pStyle w:val="73"/>
        <w:framePr w:wrap="around"/>
      </w:pPr>
      <w:r>
        <w:rPr>
          <w:rFonts w:hint="eastAsia"/>
        </w:rPr>
        <w:t>辛硫磷乳油</w:t>
      </w:r>
    </w:p>
    <w:p w14:paraId="728BE28F">
      <w:pPr>
        <w:pStyle w:val="72"/>
        <w:framePr w:wrap="around"/>
      </w:pPr>
      <w:r>
        <w:rPr>
          <w:rFonts w:hint="eastAsia"/>
        </w:rPr>
        <w:t>Phoxim emulsifiable concentrate</w:t>
      </w:r>
    </w:p>
    <w:p w14:paraId="7B7F8C0B">
      <w:pPr>
        <w:pStyle w:val="71"/>
        <w:framePr w:wrap="around"/>
      </w:pP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32E4A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72C8B30">
            <w:pPr>
              <w:pStyle w:val="70"/>
              <w:framePr w:wrap="around"/>
            </w:pPr>
            <w:r>
              <w:rPr>
                <w:rFonts w:hint="eastAsia"/>
              </w:rPr>
              <w:t>（</w:t>
            </w:r>
            <w:del w:id="0" w:author="作者" w:date="2025-11-15T22:49:23Z">
              <w:r>
                <w:rPr>
                  <w:rFonts w:hint="default"/>
                  <w:lang w:val="en-US" w:eastAsia="zh-CN"/>
                </w:rPr>
                <w:delText>送审</w:delText>
              </w:r>
            </w:del>
            <w:ins w:id="1" w:author="作者" w:date="2025-11-15T22:49:25Z">
              <w:r>
                <w:rPr>
                  <w:rFonts w:hint="eastAsia"/>
                  <w:lang w:val="en-US" w:eastAsia="zh-CN"/>
                </w:rPr>
                <w:t>征求意见</w:t>
              </w:r>
            </w:ins>
            <w:r>
              <w:rPr>
                <w:rFonts w:hint="eastAsia"/>
                <w:lang w:val="en-US" w:eastAsia="zh-CN"/>
              </w:rPr>
              <w:t>稿</w:t>
            </w:r>
            <w:r>
              <w:rPr>
                <w:rFonts w:hint="eastAsia"/>
              </w:rPr>
              <w:t>）</w:t>
            </w: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8"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4F796D0F">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CeqeFAEQIAADkEAAAOAAAAAAAA&#10;AAEAIAAAACQBAABkcnMvZTJvRG9jLnhtbFBLBQYAAAAABgAGAFkBAACnBQAAAAA=&#10;">
                      <v:fill on="t" focussize="0,0"/>
                      <v:stroke on="f"/>
                      <v:imagedata o:title=""/>
                      <o:lock v:ext="edit" aspectratio="f"/>
                      <v:textbox>
                        <w:txbxContent>
                          <w:p w14:paraId="4F796D0F">
                            <w:pPr>
                              <w:jc w:val="center"/>
                            </w:pPr>
                          </w:p>
                        </w:txbxContent>
                      </v:textbox>
                      <w10:anchorlock/>
                    </v:rect>
                  </w:pict>
                </mc:Fallback>
              </mc:AlternateContent>
            </w:r>
          </w:p>
        </w:tc>
      </w:tr>
      <w:tr w14:paraId="4DD8A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7F7F0AC">
            <w:pPr>
              <w:pStyle w:val="118"/>
              <w:framePr w:wrap="around"/>
            </w:pPr>
            <w:r>
              <w:rPr>
                <w:kern w:val="2"/>
              </w:rPr>
              <w:fldChar w:fldCharType="begin">
                <w:ffData>
                  <w:name w:val="WCRQ"/>
                  <w:enabled/>
                  <w:calcOnExit w:val="0"/>
                  <w:textInput>
                    <w:default w:val="（本稿完成日期：2024.03）"/>
                  </w:textInput>
                </w:ffData>
              </w:fldChar>
            </w:r>
            <w:bookmarkStart w:id="6" w:name="WCRQ"/>
            <w:r>
              <w:rPr>
                <w:kern w:val="2"/>
              </w:rPr>
              <w:instrText xml:space="preserve"> FORMTEXT </w:instrText>
            </w:r>
            <w:r>
              <w:rPr>
                <w:kern w:val="2"/>
              </w:rPr>
              <w:fldChar w:fldCharType="separate"/>
            </w:r>
            <w:r>
              <w:rPr>
                <w:rFonts w:hint="eastAsia"/>
                <w:kern w:val="2"/>
              </w:rPr>
              <w:t>（本稿完成日期：202</w:t>
            </w:r>
            <w:r>
              <w:rPr>
                <w:rFonts w:hint="eastAsia"/>
                <w:kern w:val="2"/>
                <w:lang w:val="en-US" w:eastAsia="zh-CN"/>
              </w:rPr>
              <w:t>5</w:t>
            </w:r>
            <w:r>
              <w:rPr>
                <w:rFonts w:hint="eastAsia"/>
                <w:kern w:val="2"/>
              </w:rPr>
              <w:t>.</w:t>
            </w:r>
            <w:r>
              <w:rPr>
                <w:rFonts w:hint="eastAsia"/>
                <w:kern w:val="2"/>
                <w:lang w:val="en-US" w:eastAsia="zh-CN"/>
              </w:rPr>
              <w:t>11</w:t>
            </w:r>
            <w:r>
              <w:rPr>
                <w:rFonts w:hint="eastAsia"/>
                <w:kern w:val="2"/>
              </w:rPr>
              <w:t>）</w:t>
            </w:r>
            <w:r>
              <w:rPr>
                <w:kern w:val="2"/>
              </w:rPr>
              <w:fldChar w:fldCharType="end"/>
            </w:r>
            <w:bookmarkEnd w:id="6"/>
          </w:p>
        </w:tc>
      </w:tr>
    </w:tbl>
    <w:p w14:paraId="0A9E63D2">
      <w:pPr>
        <w:pStyle w:val="117"/>
        <w:framePr w:wrap="around" w:hAnchor="page" w:x="1441" w:y="14236"/>
      </w:pPr>
      <w:bookmarkStart w:id="7" w:name="FY"/>
      <w:r>
        <w:rPr>
          <w:rFonts w:ascii="黑体"/>
        </w:rPr>
        <mc:AlternateContent>
          <mc:Choice Requires="wps">
            <w:drawing>
              <wp:anchor distT="0" distB="0" distL="114300" distR="114300" simplePos="0" relativeHeight="251663360" behindDoc="0" locked="1" layoutInCell="1" allowOverlap="1">
                <wp:simplePos x="0" y="0"/>
                <wp:positionH relativeFrom="column">
                  <wp:posOffset>899160</wp:posOffset>
                </wp:positionH>
                <wp:positionV relativeFrom="paragraph">
                  <wp:posOffset>2698750</wp:posOffset>
                </wp:positionV>
                <wp:extent cx="612013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pt;margin-top:212.5pt;height:0pt;width:481.9pt;z-index:251663360;mso-width-relative:page;mso-height-relative:page;" filled="f" stroked="t" coordsize="21600,21600" o:gfxdata="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mldEq&#10;1wAAAAwBAAAPAAAAAAAAAAEAIAAAACIAAABkcnMvZG93bnJldi54bWxQSwECFAAUAAAACACHTuJA&#10;LKXH+ekBAAC6AwAADgAAAAAAAAABACAAAAAmAQAAZHJzL2Uyb0RvYy54bWxQSwUGAAAAAAYABgBZ&#10;AQAAgQUAAAAA&#10;">
                <v:fill on="f" focussize="0,0"/>
                <v:stroke color="#000000" joinstyle="round"/>
                <v:imagedata o:title=""/>
                <o:lock v:ext="edit" aspectratio="f"/>
                <w10:anchorlock/>
              </v:line>
            </w:pict>
          </mc:Fallback>
        </mc:AlternateContent>
      </w: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14:paraId="7968265C">
      <w:pPr>
        <w:pStyle w:val="110"/>
        <w:framePr w:wrap="around" w:hAnchor="page" w:x="6976" w:y="14161"/>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2B9484AB">
      <w:pPr>
        <w:pStyle w:val="23"/>
        <w:sectPr>
          <w:headerReference r:id="rId3" w:type="even"/>
          <w:footerReference r:id="rId4" w:type="even"/>
          <w:pgSz w:w="11906" w:h="16838"/>
          <w:pgMar w:top="567" w:right="850" w:bottom="1134" w:left="1418" w:header="0" w:footer="0" w:gutter="0"/>
          <w:pgNumType w:start="1"/>
          <w:cols w:space="720" w:num="1"/>
          <w:docGrid w:type="lines" w:linePitch="312" w:charSpace="0"/>
        </w:sectPr>
      </w:pPr>
      <w:r>
        <w:rPr>
          <w:rFonts w:ascii="Times New Roman"/>
          <w:kern w:val="2"/>
          <w:szCs w:val="24"/>
        </w:rPr>
        <w:drawing>
          <wp:anchor distT="0" distB="0" distL="114300" distR="114300" simplePos="0" relativeHeight="251659264" behindDoc="0" locked="0" layoutInCell="1" allowOverlap="1">
            <wp:simplePos x="0" y="0"/>
            <wp:positionH relativeFrom="column">
              <wp:posOffset>1219200</wp:posOffset>
            </wp:positionH>
            <wp:positionV relativeFrom="margin">
              <wp:posOffset>9011920</wp:posOffset>
            </wp:positionV>
            <wp:extent cx="3752850" cy="6477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752850" cy="647700"/>
                    </a:xfrm>
                    <a:prstGeom prst="rect">
                      <a:avLst/>
                    </a:prstGeom>
                    <a:noFill/>
                    <a:ln>
                      <a:noFill/>
                    </a:ln>
                  </pic:spPr>
                </pic:pic>
              </a:graphicData>
            </a:graphic>
          </wp:anchor>
        </w:drawing>
      </w:r>
      <w:r>
        <w:rPr>
          <w:rFonts w:ascii="Times New Roman"/>
          <w:kern w:val="2"/>
          <w:szCs w:val="24"/>
        </w:rPr>
        <mc:AlternateContent>
          <mc:Choice Requires="wps">
            <w:drawing>
              <wp:anchor distT="0" distB="0" distL="114300" distR="114300" simplePos="0" relativeHeight="251664384" behindDoc="0" locked="1" layoutInCell="1" allowOverlap="1">
                <wp:simplePos x="0" y="0"/>
                <wp:positionH relativeFrom="margin">
                  <wp:posOffset>12700</wp:posOffset>
                </wp:positionH>
                <wp:positionV relativeFrom="paragraph">
                  <wp:posOffset>8992870</wp:posOffset>
                </wp:positionV>
                <wp:extent cx="6057900" cy="0"/>
                <wp:effectExtent l="0" t="0" r="0" b="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1pt;margin-top:708.1pt;height:0pt;width:477pt;mso-position-horizontal-relative:margin;z-index:251664384;mso-width-relative:page;mso-height-relative:page;" filled="f" stroked="t" coordsize="21600,21600" o:gfxdata="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klIYHVAAAACwEAAA8AAAAAAAAAAQAgAAAAIgAAAGRycy9kb3ducmV2LnhtbFBLAQIUABQAAAAI&#10;AIdO4kA06JNn8AEAAMQDAAAOAAAAAAAAAAEAIAAAACQBAABkcnMvZTJvRG9jLnhtbFBLBQYAAAAA&#10;BgAGAFkBAACGBQAAAAA=&#10;">
                <v:fill on="f" focussize="0,0"/>
                <v:stroke color="#000000" joinstyle="round"/>
                <v:imagedata o:title=""/>
                <o:lock v:ext="edit" aspectratio="f"/>
                <w10:anchorlock/>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kHiX9cAAAAJAQAADwAAAAAA&#10;AAABACAAAAAiAAAAZHJzL2Rvd25yZXYueG1sUEsBAhQAFAAAAAgAh07iQNiwS6/bAQAAsAMAAA4A&#10;AAAAAAAAAQAgAAAAJgEAAGRycy9lMm9Eb2MueG1sUEsFBgAAAAAGAAYAWQEAAHMFAAAAAA==&#10;">
                <v:fill on="f" focussize="0,0"/>
                <v:stroke color="#000000" joinstyle="round"/>
                <v:imagedata o:title=""/>
                <o:lock v:ext="edit" aspectratio="f"/>
              </v:line>
            </w:pict>
          </mc:Fallback>
        </mc:AlternateContent>
      </w:r>
    </w:p>
    <w:p w14:paraId="7BB267AA">
      <w:pPr>
        <w:pStyle w:val="98"/>
        <w:rPr>
          <w:rFonts w:ascii="Times New Roman"/>
        </w:rPr>
      </w:pPr>
      <w:r>
        <w:rPr>
          <w:rFonts w:ascii="Times New Roman"/>
        </w:rPr>
        <w:t>前</w:t>
      </w:r>
      <w:bookmarkStart w:id="12" w:name="BKQY"/>
      <w:r>
        <w:rPr>
          <w:rFonts w:ascii="Times New Roman"/>
        </w:rPr>
        <w:t>  言</w:t>
      </w:r>
      <w:bookmarkEnd w:id="12"/>
    </w:p>
    <w:p w14:paraId="063FD2E8">
      <w:pPr>
        <w:widowControl/>
        <w:tabs>
          <w:tab w:val="center" w:pos="4201"/>
          <w:tab w:val="right" w:leader="dot" w:pos="9298"/>
        </w:tabs>
        <w:autoSpaceDE w:val="0"/>
        <w:autoSpaceDN w:val="0"/>
        <w:ind w:firstLine="420" w:firstLineChars="200"/>
        <w:rPr>
          <w:rFonts w:ascii="宋体" w:hAnsi="宋体" w:cs="宋体"/>
        </w:rPr>
      </w:pPr>
      <w:r>
        <w:rPr>
          <w:rFonts w:hint="eastAsia"/>
        </w:rPr>
        <w:t xml:space="preserve">本文件按照 </w:t>
      </w:r>
      <w:r>
        <w:rPr>
          <w:rFonts w:hint="eastAsia" w:ascii="Times New Roman" w:hAnsi="Times New Roman" w:eastAsia="宋体" w:cs="Times New Roman"/>
          <w:kern w:val="0"/>
          <w:szCs w:val="20"/>
        </w:rPr>
        <w:t>GB/T</w:t>
      </w:r>
      <w:r>
        <w:rPr>
          <w:rFonts w:hint="eastAsia" w:ascii="宋体" w:hAnsi="宋体" w:cs="宋体"/>
        </w:rPr>
        <w:t xml:space="preserve"> 1.1-2020《标准化工作导则  第1部分：标准化文件的结构和起草规则》的规定起草。</w:t>
      </w:r>
    </w:p>
    <w:p w14:paraId="598AC25B">
      <w:pPr>
        <w:widowControl/>
        <w:tabs>
          <w:tab w:val="center" w:pos="4201"/>
          <w:tab w:val="right" w:leader="dot" w:pos="9298"/>
        </w:tabs>
        <w:autoSpaceDE w:val="0"/>
        <w:autoSpaceDN w:val="0"/>
        <w:ind w:firstLine="420" w:firstLineChars="200"/>
        <w:rPr>
          <w:rFonts w:ascii="宋体" w:hAnsi="宋体" w:cs="宋体"/>
          <w:kern w:val="0"/>
          <w:szCs w:val="20"/>
        </w:rPr>
      </w:pPr>
      <w:r>
        <w:rPr>
          <w:rFonts w:hint="eastAsia" w:ascii="宋体" w:hAnsi="宋体" w:cs="宋体"/>
          <w:kern w:val="0"/>
          <w:szCs w:val="20"/>
        </w:rPr>
        <w:t>本文件代替</w:t>
      </w:r>
      <w:r>
        <w:rPr>
          <w:rFonts w:hint="eastAsia" w:ascii="Times New Roman" w:hAnsi="Times New Roman" w:eastAsia="宋体" w:cs="Times New Roman"/>
          <w:kern w:val="0"/>
          <w:szCs w:val="20"/>
        </w:rPr>
        <w:t>GB</w:t>
      </w:r>
      <w:r>
        <w:rPr>
          <w:rFonts w:hint="eastAsia" w:ascii="宋体" w:hAnsi="宋体" w:cs="宋体"/>
        </w:rPr>
        <w:t xml:space="preserve"> 9557-2008</w:t>
      </w:r>
      <w:r>
        <w:rPr>
          <w:rFonts w:hint="eastAsia" w:ascii="宋体" w:hAnsi="宋体" w:cs="宋体"/>
          <w:szCs w:val="21"/>
        </w:rPr>
        <w:t>《辛硫磷乳油》</w:t>
      </w:r>
      <w:r>
        <w:rPr>
          <w:rFonts w:hint="eastAsia" w:ascii="宋体" w:hAnsi="宋体" w:cs="宋体"/>
          <w:kern w:val="0"/>
          <w:szCs w:val="20"/>
        </w:rPr>
        <w:t xml:space="preserve">，与 </w:t>
      </w:r>
      <w:r>
        <w:rPr>
          <w:rFonts w:hint="eastAsia" w:ascii="Times New Roman" w:hAnsi="Times New Roman" w:eastAsia="宋体" w:cs="Times New Roman"/>
          <w:kern w:val="0"/>
          <w:szCs w:val="20"/>
        </w:rPr>
        <w:t>GB</w:t>
      </w:r>
      <w:r>
        <w:rPr>
          <w:rFonts w:hint="eastAsia" w:ascii="宋体" w:hAnsi="宋体" w:cs="宋体"/>
        </w:rPr>
        <w:t xml:space="preserve"> 9557-2008</w:t>
      </w:r>
      <w:r>
        <w:rPr>
          <w:rFonts w:hint="eastAsia" w:ascii="宋体" w:hAnsi="宋体" w:cs="宋体"/>
          <w:kern w:val="0"/>
          <w:szCs w:val="20"/>
        </w:rPr>
        <w:t>相比，除结构调整和编辑性改动外，主要技术变化如下：</w:t>
      </w:r>
    </w:p>
    <w:p w14:paraId="3B4F001D">
      <w:pPr>
        <w:pStyle w:val="23"/>
        <w:rPr>
          <w:rFonts w:hint="eastAsia"/>
        </w:rPr>
      </w:pPr>
      <w:r>
        <w:rPr>
          <w:rFonts w:hint="eastAsia"/>
        </w:rPr>
        <w:t>——增加了</w:t>
      </w:r>
      <w:r>
        <w:t>7</w:t>
      </w:r>
      <w:r>
        <w:rPr>
          <w:rFonts w:hint="eastAsia"/>
        </w:rPr>
        <w:t>0</w:t>
      </w:r>
      <w:r>
        <w:rPr>
          <w:rFonts w:hint="default" w:ascii="Times New Roman" w:hAnsi="Times New Roman" w:eastAsia="黑体" w:cs="Times New Roman"/>
        </w:rPr>
        <w:t>%</w:t>
      </w:r>
      <w:r>
        <w:rPr>
          <w:rFonts w:hint="eastAsia"/>
        </w:rPr>
        <w:t>规格(见4.2)；</w:t>
      </w:r>
    </w:p>
    <w:p w14:paraId="0C1A83B9">
      <w:pPr>
        <w:pStyle w:val="23"/>
      </w:pPr>
      <w:r>
        <w:rPr>
          <w:rFonts w:hint="eastAsia"/>
        </w:rPr>
        <w:t>——增加了辛硫磷质量浓度的技术指标和计算公式(见4.2，5.5)；</w:t>
      </w:r>
    </w:p>
    <w:p w14:paraId="3F997801">
      <w:pPr>
        <w:ind w:firstLine="420" w:firstLineChars="200"/>
        <w:rPr>
          <w:rFonts w:hint="eastAsia"/>
        </w:rPr>
      </w:pPr>
      <w:r>
        <w:rPr>
          <w:rFonts w:hint="eastAsia"/>
        </w:rPr>
        <w:t>——</w:t>
      </w:r>
      <w:r>
        <w:rPr>
          <w:rFonts w:hint="eastAsia"/>
          <w:lang w:val="en-US" w:eastAsia="zh-CN"/>
        </w:rPr>
        <w:t>增加了pH值指标和测定方法</w:t>
      </w:r>
      <w:r>
        <w:rPr>
          <w:rFonts w:hint="eastAsia" w:ascii="宋体" w:hAnsi="宋体" w:cs="宋体"/>
          <w:kern w:val="0"/>
          <w:szCs w:val="20"/>
        </w:rPr>
        <w:t>（见4.2和5.9）；</w:t>
      </w:r>
    </w:p>
    <w:p w14:paraId="34650AE9">
      <w:pPr>
        <w:widowControl/>
        <w:autoSpaceDE w:val="0"/>
        <w:autoSpaceDN w:val="0"/>
        <w:ind w:firstLine="420" w:firstLineChars="200"/>
        <w:rPr>
          <w:rFonts w:hint="eastAsia"/>
        </w:rPr>
      </w:pPr>
      <w:r>
        <w:rPr>
          <w:rFonts w:hint="eastAsia"/>
        </w:rPr>
        <w:t>——</w:t>
      </w:r>
      <w:r>
        <w:rPr>
          <w:rFonts w:hint="eastAsia" w:cs="宋体"/>
          <w:kern w:val="0"/>
          <w:szCs w:val="20"/>
          <w:lang w:val="en-US" w:eastAsia="zh-CN"/>
        </w:rPr>
        <w:t>删除</w:t>
      </w:r>
      <w:r>
        <w:rPr>
          <w:rFonts w:hint="eastAsia" w:cs="宋体"/>
          <w:kern w:val="0"/>
          <w:szCs w:val="20"/>
        </w:rPr>
        <w:t>了酸度</w:t>
      </w:r>
      <w:r>
        <w:rPr>
          <w:rFonts w:hint="eastAsia"/>
          <w:lang w:val="en-US" w:eastAsia="zh-CN"/>
        </w:rPr>
        <w:t>指标和测定方法</w:t>
      </w:r>
      <w:r>
        <w:rPr>
          <w:rFonts w:hint="eastAsia" w:ascii="宋体" w:hAnsi="宋体" w:cs="宋体"/>
          <w:kern w:val="0"/>
          <w:szCs w:val="20"/>
        </w:rPr>
        <w:t>（见</w:t>
      </w:r>
      <w:r>
        <w:rPr>
          <w:rFonts w:hint="eastAsia" w:ascii="宋体" w:hAnsi="宋体" w:cs="宋体"/>
          <w:kern w:val="0"/>
          <w:szCs w:val="20"/>
          <w:lang w:val="en-US" w:eastAsia="zh-CN"/>
        </w:rPr>
        <w:t>200</w:t>
      </w:r>
      <w:r>
        <w:rPr>
          <w:rFonts w:ascii="宋体" w:hAnsi="宋体" w:cs="宋体"/>
          <w:kern w:val="0"/>
          <w:szCs w:val="20"/>
        </w:rPr>
        <w:t>8</w:t>
      </w:r>
      <w:r>
        <w:rPr>
          <w:rFonts w:hint="eastAsia" w:ascii="宋体" w:hAnsi="宋体" w:cs="宋体"/>
          <w:kern w:val="0"/>
          <w:szCs w:val="20"/>
        </w:rPr>
        <w:t>年</w:t>
      </w:r>
      <w:r>
        <w:rPr>
          <w:rFonts w:ascii="宋体" w:hAnsi="宋体" w:cs="宋体"/>
          <w:kern w:val="0"/>
          <w:szCs w:val="20"/>
        </w:rPr>
        <w:t>版</w:t>
      </w:r>
      <w:r>
        <w:rPr>
          <w:rFonts w:hint="eastAsia" w:ascii="宋体" w:hAnsi="宋体" w:cs="宋体"/>
          <w:kern w:val="0"/>
          <w:szCs w:val="20"/>
        </w:rPr>
        <w:t>的</w:t>
      </w:r>
      <w:r>
        <w:rPr>
          <w:rFonts w:hint="eastAsia" w:ascii="宋体" w:hAnsi="宋体" w:cs="宋体"/>
          <w:kern w:val="0"/>
          <w:szCs w:val="20"/>
          <w:lang w:val="en-US" w:eastAsia="zh-CN"/>
        </w:rPr>
        <w:t>3</w:t>
      </w:r>
      <w:r>
        <w:rPr>
          <w:rFonts w:hint="eastAsia" w:ascii="宋体" w:hAnsi="宋体" w:cs="宋体"/>
          <w:kern w:val="0"/>
          <w:szCs w:val="20"/>
        </w:rPr>
        <w:t>.2和</w:t>
      </w:r>
      <w:r>
        <w:rPr>
          <w:rFonts w:hint="eastAsia" w:ascii="宋体" w:hAnsi="宋体" w:cs="宋体"/>
          <w:kern w:val="0"/>
          <w:szCs w:val="20"/>
          <w:lang w:val="en-US" w:eastAsia="zh-CN"/>
        </w:rPr>
        <w:t>4.5</w:t>
      </w:r>
      <w:r>
        <w:rPr>
          <w:rFonts w:hint="eastAsia" w:ascii="宋体" w:hAnsi="宋体" w:cs="宋体"/>
          <w:kern w:val="0"/>
          <w:szCs w:val="20"/>
        </w:rPr>
        <w:t>）；</w:t>
      </w:r>
    </w:p>
    <w:p w14:paraId="0CD84709">
      <w:pPr>
        <w:pStyle w:val="23"/>
        <w:rPr>
          <w:rFonts w:hint="eastAsia"/>
        </w:rPr>
      </w:pPr>
      <w:r>
        <w:rPr>
          <w:rFonts w:hint="eastAsia"/>
        </w:rPr>
        <w:t>——增加了持久起泡性技术指标和测定方法(见4.2，5</w:t>
      </w:r>
      <w:r>
        <w:t>.12</w:t>
      </w:r>
      <w:r>
        <w:rPr>
          <w:rFonts w:hint="eastAsia"/>
        </w:rPr>
        <w:t>)；</w:t>
      </w:r>
    </w:p>
    <w:p w14:paraId="049A989A">
      <w:pPr>
        <w:pStyle w:val="23"/>
        <w:rPr>
          <w:rFonts w:hint="eastAsia"/>
        </w:rPr>
      </w:pPr>
      <w:r>
        <w:rPr>
          <w:rFonts w:hint="eastAsia"/>
        </w:rPr>
        <w:t>——</w:t>
      </w:r>
      <w:r>
        <w:rPr>
          <w:rFonts w:hint="eastAsia" w:cs="宋体"/>
          <w:kern w:val="0"/>
          <w:szCs w:val="20"/>
        </w:rPr>
        <w:t>更改了</w:t>
      </w:r>
      <w:r>
        <w:rPr>
          <w:rFonts w:hint="eastAsia" w:cs="宋体"/>
          <w:kern w:val="0"/>
          <w:szCs w:val="20"/>
          <w:lang w:val="en-US" w:eastAsia="zh-CN"/>
        </w:rPr>
        <w:t>辛硫磷</w:t>
      </w:r>
      <w:r>
        <w:rPr>
          <w:rFonts w:hint="eastAsia" w:cs="宋体"/>
          <w:kern w:val="0"/>
          <w:szCs w:val="20"/>
        </w:rPr>
        <w:t>质量分数的测定方法</w:t>
      </w:r>
      <w:r>
        <w:rPr>
          <w:rFonts w:hint="eastAsia" w:ascii="宋体" w:hAnsi="宋体" w:cs="宋体"/>
          <w:kern w:val="0"/>
          <w:szCs w:val="20"/>
        </w:rPr>
        <w:t>（见</w:t>
      </w:r>
      <w:r>
        <w:rPr>
          <w:rFonts w:ascii="宋体" w:hAnsi="宋体" w:cs="宋体"/>
          <w:kern w:val="0"/>
          <w:szCs w:val="20"/>
        </w:rPr>
        <w:t>5.5</w:t>
      </w:r>
      <w:r>
        <w:rPr>
          <w:rFonts w:hint="eastAsia" w:ascii="宋体" w:hAnsi="宋体" w:cs="宋体"/>
          <w:kern w:val="0"/>
          <w:szCs w:val="20"/>
        </w:rPr>
        <w:t>，</w:t>
      </w:r>
      <w:r>
        <w:rPr>
          <w:rFonts w:hint="eastAsia" w:ascii="宋体" w:hAnsi="宋体" w:cs="宋体"/>
          <w:kern w:val="0"/>
          <w:szCs w:val="20"/>
          <w:lang w:val="en-US" w:eastAsia="zh-CN"/>
        </w:rPr>
        <w:t>200</w:t>
      </w:r>
      <w:r>
        <w:rPr>
          <w:rFonts w:ascii="宋体" w:hAnsi="宋体" w:cs="宋体"/>
          <w:kern w:val="0"/>
          <w:szCs w:val="20"/>
        </w:rPr>
        <w:t>8</w:t>
      </w:r>
      <w:r>
        <w:rPr>
          <w:rFonts w:hint="eastAsia" w:ascii="宋体" w:hAnsi="宋体" w:cs="宋体"/>
          <w:kern w:val="0"/>
          <w:szCs w:val="20"/>
        </w:rPr>
        <w:t>年</w:t>
      </w:r>
      <w:r>
        <w:rPr>
          <w:rFonts w:ascii="宋体" w:hAnsi="宋体" w:cs="宋体"/>
          <w:kern w:val="0"/>
          <w:szCs w:val="20"/>
        </w:rPr>
        <w:t>版</w:t>
      </w:r>
      <w:r>
        <w:rPr>
          <w:rFonts w:hint="eastAsia" w:ascii="宋体" w:hAnsi="宋体" w:cs="宋体"/>
          <w:kern w:val="0"/>
          <w:szCs w:val="20"/>
        </w:rPr>
        <w:t>的</w:t>
      </w:r>
      <w:r>
        <w:rPr>
          <w:rFonts w:ascii="宋体" w:hAnsi="宋体" w:cs="宋体"/>
          <w:kern w:val="0"/>
          <w:szCs w:val="20"/>
        </w:rPr>
        <w:t>4.3</w:t>
      </w:r>
      <w:r>
        <w:rPr>
          <w:rFonts w:hint="eastAsia" w:ascii="宋体" w:hAnsi="宋体" w:cs="宋体"/>
          <w:kern w:val="0"/>
          <w:szCs w:val="20"/>
        </w:rPr>
        <w:t>）；</w:t>
      </w:r>
    </w:p>
    <w:p w14:paraId="6029E4DB">
      <w:pPr>
        <w:pStyle w:val="23"/>
      </w:pPr>
      <w:r>
        <w:rPr>
          <w:rFonts w:hint="eastAsia"/>
        </w:rPr>
        <w:t>——增加了检验规则(见第6章)。</w:t>
      </w:r>
    </w:p>
    <w:p w14:paraId="423D956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请注意本文件的某些内容可能涉及专利。本文件的发布机构不承担识别专利的责任。</w:t>
      </w:r>
    </w:p>
    <w:p w14:paraId="4F9A57B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w:t>
      </w:r>
      <w:del w:id="2" w:author="作者" w:date="2025-11-14T08:00:28Z">
        <w:r>
          <w:rPr>
            <w:rFonts w:hint="default" w:ascii="宋体"/>
            <w:kern w:val="0"/>
            <w:szCs w:val="20"/>
            <w:lang w:val="en-US"/>
          </w:rPr>
          <w:delText>中国石油和化学工业联合会</w:delText>
        </w:r>
      </w:del>
      <w:ins w:id="3" w:author="作者" w:date="2025-11-14T08:00:36Z">
        <w:r>
          <w:rPr>
            <w:rFonts w:hint="eastAsia" w:ascii="宋体"/>
            <w:kern w:val="0"/>
            <w:szCs w:val="20"/>
            <w:lang w:val="en-US" w:eastAsia="zh-CN"/>
          </w:rPr>
          <w:t>中华人民共和国</w:t>
        </w:r>
      </w:ins>
      <w:ins w:id="4" w:author="作者" w:date="2025-11-14T08:00:39Z">
        <w:r>
          <w:rPr>
            <w:rFonts w:hint="eastAsia" w:ascii="宋体"/>
            <w:kern w:val="0"/>
            <w:szCs w:val="20"/>
            <w:lang w:val="en-US" w:eastAsia="zh-CN"/>
          </w:rPr>
          <w:t>农业农村部</w:t>
        </w:r>
      </w:ins>
      <w:r>
        <w:rPr>
          <w:rFonts w:hint="eastAsia" w:ascii="宋体"/>
          <w:kern w:val="0"/>
          <w:szCs w:val="20"/>
        </w:rPr>
        <w:t>提出。</w:t>
      </w:r>
    </w:p>
    <w:p w14:paraId="6F237DD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本文件由全国农药标准化技术委员会(SAC/TC 133)归口。</w:t>
      </w:r>
    </w:p>
    <w:p w14:paraId="3F9E8435">
      <w:pPr>
        <w:widowControl/>
        <w:tabs>
          <w:tab w:val="center" w:pos="4201"/>
          <w:tab w:val="right" w:leader="dot" w:pos="9298"/>
        </w:tabs>
        <w:autoSpaceDE w:val="0"/>
        <w:autoSpaceDN w:val="0"/>
        <w:ind w:firstLine="420" w:firstLineChars="200"/>
        <w:rPr>
          <w:rFonts w:hint="eastAsia" w:ascii="宋体" w:eastAsia="宋体"/>
          <w:kern w:val="0"/>
          <w:szCs w:val="20"/>
          <w:lang w:val="en-US" w:eastAsia="zh-CN"/>
        </w:rPr>
      </w:pPr>
      <w:r>
        <w:rPr>
          <w:rFonts w:hint="eastAsia" w:ascii="宋体"/>
          <w:kern w:val="0"/>
          <w:szCs w:val="20"/>
        </w:rPr>
        <w:t>本文件起草单位：</w:t>
      </w:r>
      <w:ins w:id="5" w:author="作者" w:date="2025-11-14T08:00:49Z">
        <w:r>
          <w:rPr>
            <w:rFonts w:hint="eastAsia" w:ascii="宋体"/>
            <w:kern w:val="0"/>
            <w:szCs w:val="20"/>
            <w:lang w:val="en-US" w:eastAsia="zh-CN"/>
          </w:rPr>
          <w:t>农业农村部农药检定所</w:t>
        </w:r>
      </w:ins>
    </w:p>
    <w:p w14:paraId="3F42B19B">
      <w:pPr>
        <w:widowControl/>
        <w:tabs>
          <w:tab w:val="center" w:pos="4201"/>
          <w:tab w:val="right" w:leader="dot" w:pos="9298"/>
        </w:tabs>
        <w:autoSpaceDE w:val="0"/>
        <w:autoSpaceDN w:val="0"/>
        <w:ind w:firstLine="420" w:firstLineChars="200"/>
      </w:pPr>
      <w:r>
        <w:rPr>
          <w:rFonts w:hint="eastAsia" w:ascii="宋体"/>
          <w:kern w:val="0"/>
          <w:szCs w:val="20"/>
        </w:rPr>
        <w:t>本文件主要起草人：</w:t>
      </w:r>
    </w:p>
    <w:p w14:paraId="7CA464AA">
      <w:pPr>
        <w:pStyle w:val="23"/>
      </w:pPr>
      <w:r>
        <w:rPr>
          <w:rFonts w:hint="eastAsia"/>
        </w:rPr>
        <w:t>——</w:t>
      </w:r>
      <w:r>
        <w:t>19</w:t>
      </w:r>
      <w:r>
        <w:rPr>
          <w:rFonts w:hint="eastAsia"/>
        </w:rPr>
        <w:t xml:space="preserve">88年首次发布为 </w:t>
      </w:r>
      <w:r>
        <w:rPr>
          <w:rFonts w:hint="eastAsia" w:ascii="Times New Roman" w:hAnsi="Times New Roman" w:eastAsia="宋体" w:cs="Times New Roman"/>
          <w:kern w:val="0"/>
          <w:sz w:val="21"/>
          <w:szCs w:val="20"/>
          <w:lang w:val="en-US" w:eastAsia="zh-CN" w:bidi="ar-SA"/>
        </w:rPr>
        <w:t>GB</w:t>
      </w:r>
      <w:r>
        <w:t xml:space="preserve"> </w:t>
      </w:r>
      <w:r>
        <w:rPr>
          <w:rFonts w:hint="eastAsia"/>
        </w:rPr>
        <w:t>9557</w:t>
      </w:r>
      <w:r>
        <w:rPr>
          <w:rFonts w:hAnsi="黑体"/>
        </w:rPr>
        <w:t>—</w:t>
      </w:r>
      <w:r>
        <w:t>19</w:t>
      </w:r>
      <w:r>
        <w:rPr>
          <w:rFonts w:hint="eastAsia"/>
        </w:rPr>
        <w:t>88；1999年第一次修订， 2008年第二次修订；</w:t>
      </w:r>
    </w:p>
    <w:p w14:paraId="49B6DA66">
      <w:pPr>
        <w:pStyle w:val="23"/>
        <w:rPr>
          <w:rFonts w:ascii="Times New Roman"/>
          <w:kern w:val="2"/>
          <w:szCs w:val="24"/>
        </w:rPr>
      </w:pPr>
      <w:r>
        <w:rPr>
          <w:rFonts w:hint="eastAsia"/>
        </w:rPr>
        <w:t>——本次为第三次修订。</w:t>
      </w:r>
    </w:p>
    <w:p w14:paraId="06E552A6">
      <w:pPr>
        <w:pStyle w:val="23"/>
        <w:rPr>
          <w:rFonts w:ascii="Times New Roman"/>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14:paraId="26A06ABF">
      <w:pPr>
        <w:pStyle w:val="68"/>
      </w:pPr>
      <w:r>
        <w:rPr>
          <w:rFonts w:hint="eastAsia"/>
        </w:rPr>
        <w:t>辛硫磷乳油</w:t>
      </w:r>
    </w:p>
    <w:p w14:paraId="732BDCF4">
      <w:pPr>
        <w:pStyle w:val="55"/>
        <w:spacing w:before="312" w:after="312"/>
        <w:rPr>
          <w:rFonts w:ascii="Times New Roman"/>
        </w:rPr>
      </w:pPr>
      <w:r>
        <w:rPr>
          <w:rFonts w:ascii="Times New Roman"/>
        </w:rPr>
        <w:t>范围</w:t>
      </w:r>
    </w:p>
    <w:p w14:paraId="1AC98550">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本文件规定了辛硫磷</w:t>
      </w:r>
      <w:r>
        <w:rPr>
          <w:rFonts w:hint="eastAsia" w:ascii="宋体"/>
          <w:kern w:val="0"/>
          <w:szCs w:val="20"/>
          <w:lang w:val="en-US" w:eastAsia="zh-CN"/>
        </w:rPr>
        <w:t>乳油</w:t>
      </w:r>
      <w:r>
        <w:rPr>
          <w:rFonts w:hint="eastAsia" w:ascii="宋体"/>
          <w:kern w:val="0"/>
          <w:szCs w:val="20"/>
        </w:rPr>
        <w:t>的技术要求、检验规则、验收和质量保证期以及标志、标签、包装、储运，描述了辛硫磷</w:t>
      </w:r>
      <w:r>
        <w:rPr>
          <w:rFonts w:hint="eastAsia" w:ascii="宋体"/>
          <w:kern w:val="0"/>
          <w:szCs w:val="20"/>
          <w:lang w:val="en-US" w:eastAsia="zh-CN"/>
        </w:rPr>
        <w:t>乳油</w:t>
      </w:r>
      <w:r>
        <w:rPr>
          <w:rFonts w:hint="eastAsia" w:ascii="宋体"/>
          <w:kern w:val="0"/>
          <w:szCs w:val="20"/>
        </w:rPr>
        <w:t>的试验方法。</w:t>
      </w:r>
    </w:p>
    <w:p w14:paraId="46FD83BC">
      <w:pPr>
        <w:widowControl/>
        <w:tabs>
          <w:tab w:val="center" w:pos="4201"/>
          <w:tab w:val="right" w:leader="dot" w:pos="9298"/>
        </w:tabs>
        <w:autoSpaceDE w:val="0"/>
        <w:autoSpaceDN w:val="0"/>
        <w:ind w:firstLine="420" w:firstLineChars="200"/>
        <w:rPr>
          <w:rFonts w:ascii="宋体"/>
          <w:color w:val="C00000"/>
          <w:kern w:val="0"/>
          <w:szCs w:val="20"/>
        </w:rPr>
      </w:pPr>
      <w:r>
        <w:rPr>
          <w:rFonts w:hint="eastAsia" w:ascii="宋体"/>
          <w:kern w:val="0"/>
          <w:szCs w:val="20"/>
        </w:rPr>
        <w:t>本文件适用于辛硫磷乳油产品的质量控制</w:t>
      </w:r>
      <w:r>
        <w:rPr>
          <w:rFonts w:ascii="宋体"/>
          <w:kern w:val="0"/>
          <w:szCs w:val="20"/>
        </w:rPr>
        <w:t>。</w:t>
      </w:r>
    </w:p>
    <w:p w14:paraId="06B3A1A3">
      <w:pPr>
        <w:autoSpaceDE w:val="0"/>
        <w:autoSpaceDN w:val="0"/>
        <w:ind w:left="363"/>
        <w:rPr>
          <w:rFonts w:ascii="宋体"/>
          <w:kern w:val="0"/>
          <w:sz w:val="18"/>
          <w:szCs w:val="18"/>
        </w:rPr>
      </w:pPr>
      <w:r>
        <w:rPr>
          <w:rFonts w:hint="eastAsia" w:ascii="宋体"/>
          <w:kern w:val="0"/>
          <w:sz w:val="18"/>
          <w:szCs w:val="18"/>
        </w:rPr>
        <w:t>注：辛硫磷的其他名称、结构式和基本物化参数参见附录A。</w:t>
      </w:r>
    </w:p>
    <w:p w14:paraId="344C91A1">
      <w:pPr>
        <w:pStyle w:val="55"/>
        <w:spacing w:before="312" w:after="312"/>
        <w:rPr>
          <w:rFonts w:ascii="Times New Roman"/>
        </w:rPr>
      </w:pPr>
      <w:r>
        <w:rPr>
          <w:rFonts w:ascii="Times New Roman"/>
        </w:rPr>
        <w:t>规范性引用文件</w:t>
      </w:r>
    </w:p>
    <w:p w14:paraId="787B95CA">
      <w:pPr>
        <w:pStyle w:val="23"/>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82E7173">
      <w:pPr>
        <w:pStyle w:val="23"/>
      </w:pPr>
      <w:r>
        <w:rPr>
          <w:rFonts w:ascii="Times New Roman"/>
        </w:rPr>
        <w:t>GB</w:t>
      </w:r>
      <w:r>
        <w:rPr>
          <w:rFonts w:hint="eastAsia" w:ascii="宋体" w:hAnsi="宋体" w:eastAsia="宋体" w:cs="宋体"/>
          <w:rPrChange w:id="6" w:author="作者" w:date="2025-11-15T22:51:59Z">
            <w:rPr>
              <w:rFonts w:ascii="Times New Roman"/>
            </w:rPr>
          </w:rPrChange>
        </w:rPr>
        <w:t>/</w:t>
      </w:r>
      <w:r>
        <w:rPr>
          <w:rFonts w:ascii="Times New Roman"/>
        </w:rPr>
        <w:t>T</w:t>
      </w:r>
      <w:r>
        <w:t xml:space="preserve"> 160</w:t>
      </w:r>
      <w:r>
        <w:rPr>
          <w:rFonts w:hint="eastAsia"/>
        </w:rPr>
        <w:t>0</w:t>
      </w:r>
      <w:r>
        <w:rPr>
          <w:rFonts w:hint="eastAsia" w:ascii="宋体" w:hAnsi="宋体" w:cs="宋体"/>
          <w:color w:val="000000"/>
          <w:kern w:val="0"/>
          <w:szCs w:val="22"/>
          <w:highlight w:val="none"/>
          <w:lang w:eastAsia="zh-CN"/>
        </w:rPr>
        <w:t>—</w:t>
      </w:r>
      <w:r>
        <w:rPr>
          <w:rFonts w:hint="eastAsia"/>
        </w:rPr>
        <w:t>2021 农药水分测定方法</w:t>
      </w:r>
    </w:p>
    <w:p w14:paraId="4AF86C54">
      <w:pPr>
        <w:pStyle w:val="23"/>
        <w:widowControl w:val="0"/>
        <w:rPr>
          <w:highlight w:val="none"/>
        </w:rPr>
      </w:pPr>
      <w:r>
        <w:rPr>
          <w:rFonts w:hint="eastAsia" w:ascii="Times New Roman" w:hAnsi="Times New Roman" w:eastAsia="宋体" w:cs="Times New Roman"/>
          <w:kern w:val="0"/>
          <w:sz w:val="21"/>
          <w:szCs w:val="20"/>
          <w:highlight w:val="none"/>
          <w:lang w:val="en-US" w:eastAsia="zh-CN" w:bidi="ar-SA"/>
        </w:rPr>
        <w:t>GB</w:t>
      </w:r>
      <w:r>
        <w:rPr>
          <w:rFonts w:hint="eastAsia" w:ascii="宋体" w:hAnsi="宋体" w:eastAsia="宋体" w:cs="宋体"/>
          <w:kern w:val="0"/>
          <w:sz w:val="21"/>
          <w:szCs w:val="20"/>
          <w:highlight w:val="none"/>
          <w:lang w:val="en-US" w:eastAsia="zh-CN" w:bidi="ar-SA"/>
          <w:rPrChange w:id="7" w:author="作者" w:date="2025-11-15T22:51:59Z">
            <w:rPr>
              <w:rFonts w:hint="eastAsia" w:ascii="Times New Roman" w:hAnsi="Times New Roman" w:eastAsia="宋体" w:cs="Times New Roman"/>
              <w:kern w:val="0"/>
              <w:sz w:val="21"/>
              <w:szCs w:val="20"/>
              <w:highlight w:val="none"/>
              <w:lang w:val="en-US" w:eastAsia="zh-CN" w:bidi="ar-SA"/>
            </w:rPr>
          </w:rPrChange>
        </w:rPr>
        <w:t>/</w:t>
      </w:r>
      <w:r>
        <w:rPr>
          <w:rFonts w:hint="eastAsia" w:ascii="Times New Roman" w:hAnsi="Times New Roman" w:eastAsia="宋体" w:cs="Times New Roman"/>
          <w:kern w:val="0"/>
          <w:sz w:val="21"/>
          <w:szCs w:val="20"/>
          <w:highlight w:val="none"/>
          <w:lang w:val="en-US" w:eastAsia="zh-CN" w:bidi="ar-SA"/>
        </w:rPr>
        <w:t>T</w:t>
      </w:r>
      <w:r>
        <w:rPr>
          <w:rFonts w:hint="eastAsia" w:hAnsi="宋体"/>
          <w:highlight w:val="none"/>
        </w:rPr>
        <w:t xml:space="preserve"> </w:t>
      </w:r>
      <w:r>
        <w:rPr>
          <w:rFonts w:hint="eastAsia" w:hAnsi="宋体"/>
          <w:highlight w:val="none"/>
          <w:lang w:val="en-US" w:eastAsia="zh-CN"/>
        </w:rPr>
        <w:t>1601</w:t>
      </w:r>
      <w:r>
        <w:rPr>
          <w:rFonts w:hint="eastAsia" w:ascii="宋体" w:hAnsi="宋体" w:cs="宋体"/>
          <w:color w:val="000000"/>
          <w:kern w:val="0"/>
          <w:szCs w:val="22"/>
          <w:highlight w:val="none"/>
          <w:lang w:eastAsia="zh-CN"/>
        </w:rPr>
        <w:t>—</w:t>
      </w:r>
      <w:r>
        <w:rPr>
          <w:rFonts w:hint="eastAsia" w:hAnsi="宋体"/>
          <w:highlight w:val="none"/>
        </w:rPr>
        <w:t>20</w:t>
      </w:r>
      <w:r>
        <w:rPr>
          <w:rFonts w:hint="eastAsia" w:hAnsi="宋体"/>
          <w:highlight w:val="none"/>
          <w:lang w:val="en-US" w:eastAsia="zh-CN"/>
        </w:rPr>
        <w:t>2</w:t>
      </w:r>
      <w:r>
        <w:rPr>
          <w:rFonts w:hint="eastAsia" w:hAnsi="宋体"/>
          <w:highlight w:val="none"/>
        </w:rPr>
        <w:t>1 农药</w:t>
      </w:r>
      <w:r>
        <w:rPr>
          <w:rFonts w:hint="default" w:ascii="Times New Roman" w:hAnsi="Times New Roman" w:cs="Times New Roman"/>
          <w:highlight w:val="none"/>
          <w:lang w:val="en-US" w:eastAsia="zh-CN"/>
        </w:rPr>
        <w:t>pH</w:t>
      </w:r>
      <w:r>
        <w:rPr>
          <w:rFonts w:hint="eastAsia" w:hAnsi="宋体"/>
          <w:highlight w:val="none"/>
          <w:lang w:val="en-US" w:eastAsia="zh-CN"/>
        </w:rPr>
        <w:t>值的</w:t>
      </w:r>
      <w:r>
        <w:rPr>
          <w:rFonts w:hint="eastAsia" w:hAnsi="宋体"/>
          <w:highlight w:val="none"/>
        </w:rPr>
        <w:t>测定方法</w:t>
      </w:r>
    </w:p>
    <w:p w14:paraId="68C32769">
      <w:pPr>
        <w:pStyle w:val="23"/>
      </w:pPr>
      <w:r>
        <w:rPr>
          <w:rFonts w:ascii="Times New Roman" w:hAnsi="Times New Roman" w:eastAsia="宋体" w:cs="Times New Roman"/>
        </w:rPr>
        <w:t>GB</w:t>
      </w:r>
      <w:r>
        <w:rPr>
          <w:rFonts w:hint="eastAsia" w:ascii="宋体" w:hAnsi="宋体" w:eastAsia="宋体" w:cs="宋体"/>
          <w:rPrChange w:id="8"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w:t>
      </w:r>
      <w:r>
        <w:rPr>
          <w:rFonts w:hint="eastAsia"/>
        </w:rPr>
        <w:t>3 农药乳液稳定性测定方法</w:t>
      </w:r>
    </w:p>
    <w:p w14:paraId="21CBD0CC">
      <w:pPr>
        <w:pStyle w:val="23"/>
      </w:pPr>
      <w:r>
        <w:rPr>
          <w:rFonts w:ascii="Times New Roman" w:hAnsi="Times New Roman" w:eastAsia="宋体" w:cs="Times New Roman"/>
        </w:rPr>
        <w:t>GB</w:t>
      </w:r>
      <w:r>
        <w:rPr>
          <w:rFonts w:hint="eastAsia" w:ascii="宋体" w:hAnsi="宋体" w:eastAsia="宋体" w:cs="宋体"/>
          <w:rPrChange w:id="9"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1604 </w:t>
      </w:r>
      <w:r>
        <w:rPr>
          <w:rFonts w:hint="eastAsia"/>
        </w:rPr>
        <w:t>商品农药验收规则</w:t>
      </w:r>
    </w:p>
    <w:p w14:paraId="2315D9EF">
      <w:pPr>
        <w:pStyle w:val="23"/>
      </w:pPr>
      <w:r>
        <w:rPr>
          <w:rFonts w:ascii="Times New Roman" w:hAnsi="Times New Roman" w:eastAsia="宋体" w:cs="Times New Roman"/>
        </w:rPr>
        <w:t>GB</w:t>
      </w:r>
      <w:r>
        <w:rPr>
          <w:rFonts w:hint="eastAsia" w:ascii="宋体" w:hAnsi="宋体" w:eastAsia="宋体" w:cs="宋体"/>
          <w:rPrChange w:id="10"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1605</w:t>
      </w:r>
      <w:r>
        <w:rPr>
          <w:rFonts w:hint="eastAsia" w:ascii="宋体" w:hAnsi="宋体" w:cs="宋体"/>
          <w:color w:val="000000"/>
          <w:kern w:val="0"/>
          <w:szCs w:val="22"/>
          <w:highlight w:val="none"/>
          <w:lang w:eastAsia="zh-CN"/>
        </w:rPr>
        <w:t>—</w:t>
      </w:r>
      <w:r>
        <w:rPr>
          <w:rFonts w:hint="eastAsia"/>
        </w:rPr>
        <w:t>2001</w:t>
      </w:r>
      <w:r>
        <w:t xml:space="preserve"> </w:t>
      </w:r>
      <w:r>
        <w:rPr>
          <w:rFonts w:hint="eastAsia"/>
        </w:rPr>
        <w:t>商品农药采样方法</w:t>
      </w:r>
    </w:p>
    <w:p w14:paraId="185665AA">
      <w:pPr>
        <w:pStyle w:val="23"/>
      </w:pPr>
      <w:r>
        <w:rPr>
          <w:rFonts w:ascii="Times New Roman" w:hAnsi="Times New Roman" w:eastAsia="宋体" w:cs="Times New Roman"/>
        </w:rPr>
        <w:t>GB</w:t>
      </w:r>
      <w:r>
        <w:t xml:space="preserve"> </w:t>
      </w:r>
      <w:r>
        <w:rPr>
          <w:rFonts w:hint="eastAsia"/>
        </w:rPr>
        <w:t>4838 农药乳油包装</w:t>
      </w:r>
    </w:p>
    <w:p w14:paraId="4586FB4E">
      <w:pPr>
        <w:pStyle w:val="23"/>
        <w:widowControl w:val="0"/>
      </w:pPr>
      <w:r>
        <w:rPr>
          <w:rFonts w:ascii="Times New Roman" w:hAnsi="Times New Roman" w:eastAsia="宋体" w:cs="Times New Roman"/>
        </w:rPr>
        <w:t>GB</w:t>
      </w:r>
      <w:r>
        <w:rPr>
          <w:rFonts w:hint="eastAsia" w:ascii="宋体" w:hAnsi="宋体" w:eastAsia="宋体" w:cs="宋体"/>
          <w:rPrChange w:id="11" w:author="作者" w:date="2025-11-15T22:51:59Z">
            <w:rPr>
              <w:rFonts w:ascii="Times New Roman" w:hAnsi="Times New Roman" w:eastAsia="宋体" w:cs="Times New Roman"/>
            </w:rPr>
          </w:rPrChange>
        </w:rPr>
        <w:t>/</w:t>
      </w:r>
      <w:r>
        <w:rPr>
          <w:rFonts w:ascii="Times New Roman" w:hAnsi="Times New Roman" w:eastAsia="宋体" w:cs="Times New Roman"/>
        </w:rPr>
        <w:t>T</w:t>
      </w:r>
      <w:r>
        <w:t xml:space="preserve"> </w:t>
      </w:r>
      <w:r>
        <w:rPr>
          <w:rFonts w:hint="eastAsia"/>
        </w:rPr>
        <w:t>8170</w:t>
      </w:r>
      <w:r>
        <w:rPr>
          <w:rFonts w:hint="eastAsia" w:ascii="宋体" w:hAnsi="宋体" w:cs="宋体"/>
          <w:color w:val="000000"/>
          <w:kern w:val="0"/>
          <w:szCs w:val="22"/>
          <w:highlight w:val="none"/>
          <w:lang w:eastAsia="zh-CN"/>
        </w:rPr>
        <w:t>—</w:t>
      </w:r>
      <w:r>
        <w:rPr>
          <w:rFonts w:hint="eastAsia"/>
        </w:rPr>
        <w:t>2008 数值修约规则与极限数值的表示和判定</w:t>
      </w:r>
    </w:p>
    <w:p w14:paraId="6663C34A">
      <w:pPr>
        <w:pStyle w:val="23"/>
        <w:rPr>
          <w:rFonts w:hAnsi="宋体"/>
        </w:rPr>
      </w:pPr>
      <w:r>
        <w:rPr>
          <w:rFonts w:hint="default" w:ascii="Times New Roman" w:hAnsi="Times New Roman" w:eastAsia="宋体" w:cs="Times New Roman"/>
        </w:rPr>
        <w:t>GB</w:t>
      </w:r>
      <w:r>
        <w:rPr>
          <w:rFonts w:hint="eastAsia" w:ascii="宋体" w:hAnsi="宋体" w:eastAsia="宋体" w:cs="宋体"/>
          <w:rPrChange w:id="12"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hAnsi="宋体"/>
        </w:rPr>
        <w:t xml:space="preserve"> 19136</w:t>
      </w:r>
      <w:r>
        <w:rPr>
          <w:rFonts w:hint="eastAsia" w:ascii="宋体" w:hAnsi="宋体" w:cs="宋体"/>
          <w:color w:val="000000"/>
          <w:kern w:val="0"/>
          <w:szCs w:val="22"/>
          <w:highlight w:val="none"/>
          <w:lang w:eastAsia="zh-CN"/>
        </w:rPr>
        <w:t>—</w:t>
      </w:r>
      <w:r>
        <w:rPr>
          <w:rFonts w:hint="eastAsia" w:hAnsi="宋体"/>
        </w:rPr>
        <w:t xml:space="preserve">2021 农药热储稳定性测定方法 </w:t>
      </w:r>
    </w:p>
    <w:p w14:paraId="1C47D390">
      <w:pPr>
        <w:pStyle w:val="23"/>
        <w:widowControl w:val="0"/>
        <w:rPr>
          <w:rFonts w:hAnsi="宋体"/>
        </w:rPr>
      </w:pPr>
      <w:r>
        <w:rPr>
          <w:rFonts w:hint="default" w:ascii="Times New Roman" w:hAnsi="Times New Roman" w:eastAsia="宋体" w:cs="Times New Roman"/>
        </w:rPr>
        <w:t>GB</w:t>
      </w:r>
      <w:r>
        <w:rPr>
          <w:rFonts w:hint="eastAsia" w:ascii="宋体" w:hAnsi="宋体" w:eastAsia="宋体" w:cs="宋体"/>
          <w:rPrChange w:id="13"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hAnsi="宋体"/>
        </w:rPr>
        <w:t xml:space="preserve"> 19137</w:t>
      </w:r>
      <w:r>
        <w:rPr>
          <w:rFonts w:hint="eastAsia" w:ascii="宋体" w:hAnsi="宋体" w:cs="宋体"/>
          <w:color w:val="000000"/>
          <w:kern w:val="0"/>
          <w:szCs w:val="22"/>
          <w:highlight w:val="none"/>
          <w:lang w:eastAsia="zh-CN"/>
        </w:rPr>
        <w:t>—</w:t>
      </w:r>
      <w:r>
        <w:rPr>
          <w:rFonts w:hAnsi="宋体"/>
        </w:rPr>
        <w:t>2003</w:t>
      </w:r>
      <w:r>
        <w:rPr>
          <w:rFonts w:hint="eastAsia" w:hAnsi="宋体"/>
        </w:rPr>
        <w:t xml:space="preserve"> 农药低温稳定性测定方法</w:t>
      </w:r>
    </w:p>
    <w:p w14:paraId="38204CDA">
      <w:pPr>
        <w:widowControl/>
        <w:tabs>
          <w:tab w:val="center" w:pos="4201"/>
          <w:tab w:val="right" w:leader="dot" w:pos="9298"/>
        </w:tabs>
        <w:autoSpaceDE w:val="0"/>
        <w:autoSpaceDN w:val="0"/>
        <w:ind w:firstLine="420" w:firstLineChars="200"/>
        <w:rPr>
          <w:rFonts w:ascii="宋体" w:hAnsi="宋体"/>
          <w:szCs w:val="21"/>
        </w:rPr>
      </w:pPr>
      <w:r>
        <w:rPr>
          <w:rFonts w:ascii="Times New Roman" w:hAnsi="Times New Roman" w:eastAsia="宋体" w:cs="Times New Roman"/>
          <w:kern w:val="0"/>
          <w:szCs w:val="20"/>
        </w:rPr>
        <w:t>GB</w:t>
      </w:r>
      <w:r>
        <w:rPr>
          <w:rFonts w:hint="eastAsia" w:ascii="宋体" w:hAnsi="宋体" w:eastAsia="宋体" w:cs="宋体"/>
          <w:kern w:val="0"/>
          <w:szCs w:val="20"/>
          <w:rPrChange w:id="14" w:author="作者" w:date="2025-11-15T22:51:59Z">
            <w:rPr>
              <w:rFonts w:ascii="Times New Roman" w:hAnsi="Times New Roman" w:eastAsia="宋体" w:cs="Times New Roman"/>
              <w:kern w:val="0"/>
              <w:szCs w:val="20"/>
            </w:rPr>
          </w:rPrChange>
        </w:rPr>
        <w:t>/</w:t>
      </w:r>
      <w:r>
        <w:rPr>
          <w:rFonts w:ascii="Times New Roman" w:hAnsi="Times New Roman" w:eastAsia="宋体" w:cs="Times New Roman"/>
          <w:kern w:val="0"/>
          <w:szCs w:val="20"/>
        </w:rPr>
        <w:t>T</w:t>
      </w:r>
      <w:r>
        <w:rPr>
          <w:rFonts w:ascii="宋体" w:hAnsi="宋体"/>
          <w:szCs w:val="21"/>
        </w:rPr>
        <w:t xml:space="preserve"> 28137</w:t>
      </w:r>
      <w:r>
        <w:rPr>
          <w:rFonts w:hint="eastAsia" w:ascii="宋体" w:hAnsi="宋体"/>
          <w:szCs w:val="21"/>
        </w:rPr>
        <w:t xml:space="preserve"> 农药持久起泡性测定方法 </w:t>
      </w:r>
    </w:p>
    <w:p w14:paraId="4A312A40">
      <w:pPr>
        <w:pStyle w:val="23"/>
      </w:pPr>
      <w:r>
        <w:rPr>
          <w:rFonts w:hint="default" w:ascii="Times New Roman" w:hAnsi="Times New Roman" w:eastAsia="宋体" w:cs="Times New Roman"/>
        </w:rPr>
        <w:t>GB</w:t>
      </w:r>
      <w:r>
        <w:rPr>
          <w:rFonts w:hint="eastAsia" w:ascii="宋体" w:hAnsi="宋体" w:eastAsia="宋体" w:cs="宋体"/>
          <w:rPrChange w:id="15" w:author="作者" w:date="2025-11-15T22:51:59Z">
            <w:rPr>
              <w:rFonts w:hint="default" w:ascii="Times New Roman" w:hAnsi="Times New Roman" w:eastAsia="宋体" w:cs="Times New Roman"/>
            </w:rPr>
          </w:rPrChange>
        </w:rPr>
        <w:t>/</w:t>
      </w:r>
      <w:r>
        <w:rPr>
          <w:rFonts w:hint="default" w:ascii="Times New Roman" w:hAnsi="Times New Roman" w:eastAsia="宋体" w:cs="Times New Roman"/>
        </w:rPr>
        <w:t>T</w:t>
      </w:r>
      <w:r>
        <w:rPr>
          <w:rFonts w:hint="eastAsia"/>
        </w:rPr>
        <w:t xml:space="preserve"> 32776</w:t>
      </w:r>
      <w:r>
        <w:rPr>
          <w:rFonts w:hint="eastAsia" w:ascii="宋体" w:hAnsi="宋体" w:cs="宋体"/>
          <w:color w:val="000000"/>
          <w:kern w:val="0"/>
          <w:szCs w:val="22"/>
          <w:highlight w:val="none"/>
          <w:lang w:eastAsia="zh-CN"/>
        </w:rPr>
        <w:t>—</w:t>
      </w:r>
      <w:r>
        <w:rPr>
          <w:rFonts w:hint="eastAsia"/>
        </w:rPr>
        <w:t>2016 农药</w:t>
      </w:r>
      <w:r>
        <w:t>密度测定方法</w:t>
      </w:r>
    </w:p>
    <w:p w14:paraId="5B2EB808">
      <w:pPr>
        <w:pStyle w:val="55"/>
        <w:spacing w:before="312" w:after="312"/>
        <w:rPr>
          <w:rFonts w:ascii="Times New Roman"/>
        </w:rPr>
      </w:pPr>
      <w:r>
        <w:rPr>
          <w:rFonts w:hint="eastAsia" w:ascii="Times New Roman"/>
        </w:rPr>
        <w:t>术语</w:t>
      </w:r>
      <w:r>
        <w:rPr>
          <w:rFonts w:ascii="Times New Roman"/>
        </w:rPr>
        <w:t>和定义</w:t>
      </w:r>
    </w:p>
    <w:p w14:paraId="2A57027E">
      <w:pPr>
        <w:autoSpaceDE w:val="0"/>
        <w:autoSpaceDN w:val="0"/>
        <w:ind w:firstLine="420" w:firstLineChars="200"/>
        <w:rPr>
          <w:rFonts w:ascii="宋体"/>
        </w:rPr>
      </w:pPr>
      <w:r>
        <w:rPr>
          <w:rFonts w:hint="eastAsia" w:ascii="宋体"/>
        </w:rPr>
        <w:t>本文件</w:t>
      </w:r>
      <w:r>
        <w:rPr>
          <w:rFonts w:ascii="宋体"/>
        </w:rPr>
        <w:t>没有需要界定的术语和定义。</w:t>
      </w:r>
    </w:p>
    <w:p w14:paraId="670771B7">
      <w:pPr>
        <w:pStyle w:val="55"/>
        <w:spacing w:before="312" w:after="312"/>
        <w:rPr>
          <w:rFonts w:ascii="Times New Roman"/>
        </w:rPr>
      </w:pPr>
      <w:r>
        <w:rPr>
          <w:rFonts w:hint="eastAsia" w:ascii="Times New Roman"/>
        </w:rPr>
        <w:t>技术要求</w:t>
      </w:r>
    </w:p>
    <w:p w14:paraId="23A2606F">
      <w:pPr>
        <w:numPr>
          <w:ilvl w:val="1"/>
          <w:numId w:val="4"/>
        </w:numPr>
        <w:spacing w:before="156" w:beforeLines="50" w:after="156" w:afterLines="50"/>
        <w:outlineLvl w:val="2"/>
        <w:rPr>
          <w:rFonts w:ascii="黑体" w:eastAsia="黑体"/>
          <w:szCs w:val="21"/>
        </w:rPr>
      </w:pPr>
      <w:r>
        <w:rPr>
          <w:rFonts w:hint="eastAsia" w:ascii="黑体" w:eastAsia="黑体"/>
          <w:szCs w:val="21"/>
        </w:rPr>
        <w:t>外观</w:t>
      </w:r>
    </w:p>
    <w:p w14:paraId="275A4BD5">
      <w:pPr>
        <w:widowControl/>
        <w:tabs>
          <w:tab w:val="center" w:pos="4201"/>
          <w:tab w:val="right" w:leader="dot" w:pos="9298"/>
        </w:tabs>
        <w:autoSpaceDE w:val="0"/>
        <w:autoSpaceDN w:val="0"/>
        <w:ind w:firstLine="420" w:firstLineChars="200"/>
        <w:rPr>
          <w:rFonts w:hint="default" w:ascii="宋体" w:eastAsia="宋体"/>
          <w:kern w:val="0"/>
          <w:szCs w:val="20"/>
          <w:lang w:val="en-US" w:eastAsia="zh-CN"/>
        </w:rPr>
      </w:pPr>
      <w:r>
        <w:rPr>
          <w:rFonts w:hint="eastAsia"/>
          <w:lang w:val="en-US" w:eastAsia="zh-CN"/>
        </w:rPr>
        <w:t>稳定的均相液体，无可见的悬浮物和沉淀物。</w:t>
      </w:r>
    </w:p>
    <w:p w14:paraId="4E1BE51F">
      <w:pPr>
        <w:numPr>
          <w:ilvl w:val="1"/>
          <w:numId w:val="4"/>
        </w:numPr>
        <w:spacing w:before="156" w:beforeLines="50" w:after="156" w:afterLines="50"/>
        <w:outlineLvl w:val="2"/>
        <w:rPr>
          <w:rFonts w:ascii="黑体" w:eastAsia="黑体"/>
          <w:szCs w:val="21"/>
        </w:rPr>
      </w:pPr>
      <w:r>
        <w:rPr>
          <w:rFonts w:hint="eastAsia" w:ascii="黑体" w:eastAsia="黑体"/>
          <w:szCs w:val="21"/>
        </w:rPr>
        <w:t>技术指标</w:t>
      </w:r>
    </w:p>
    <w:p w14:paraId="1F31BFB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辛硫磷乳油应符合表1要求。</w:t>
      </w:r>
    </w:p>
    <w:p w14:paraId="52938C37">
      <w:pPr>
        <w:widowControl/>
        <w:tabs>
          <w:tab w:val="center" w:pos="4201"/>
          <w:tab w:val="right" w:leader="dot" w:pos="9298"/>
        </w:tabs>
        <w:autoSpaceDE w:val="0"/>
        <w:autoSpaceDN w:val="0"/>
        <w:ind w:firstLine="420" w:firstLineChars="200"/>
        <w:rPr>
          <w:rFonts w:ascii="宋体"/>
          <w:kern w:val="0"/>
          <w:szCs w:val="20"/>
        </w:rPr>
      </w:pPr>
    </w:p>
    <w:p w14:paraId="01770C8D">
      <w:pPr>
        <w:pStyle w:val="59"/>
        <w:numPr>
          <w:ilvl w:val="0"/>
          <w:numId w:val="18"/>
        </w:numPr>
        <w:spacing w:before="156" w:after="156"/>
        <w:ind w:firstLine="440"/>
      </w:pPr>
      <w:bookmarkStart w:id="13" w:name="_Toc39489989"/>
      <w:bookmarkStart w:id="14" w:name="_Toc28204131"/>
      <w:r>
        <w:rPr>
          <w:rFonts w:hint="eastAsia"/>
        </w:rPr>
        <w:t>辛硫磷乳油技术指标</w:t>
      </w:r>
    </w:p>
    <w:tbl>
      <w:tblPr>
        <w:tblStyle w:val="33"/>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2770"/>
        <w:gridCol w:w="2916"/>
      </w:tblGrid>
      <w:tr w14:paraId="5A717D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2028" w:type="pct"/>
            <w:vMerge w:val="restart"/>
            <w:tcBorders>
              <w:top w:val="single" w:color="auto" w:sz="8" w:space="0"/>
            </w:tcBorders>
            <w:vAlign w:val="center"/>
          </w:tcPr>
          <w:p w14:paraId="4F292648">
            <w:pPr>
              <w:jc w:val="center"/>
              <w:rPr>
                <w:rFonts w:ascii="宋体"/>
                <w:sz w:val="18"/>
                <w:szCs w:val="18"/>
              </w:rPr>
            </w:pPr>
            <w:r>
              <w:rPr>
                <w:rFonts w:hint="eastAsia" w:ascii="宋体"/>
                <w:sz w:val="18"/>
                <w:szCs w:val="18"/>
              </w:rPr>
              <w:t>项</w:t>
            </w:r>
            <w:r>
              <w:rPr>
                <w:rFonts w:ascii="宋体"/>
                <w:sz w:val="18"/>
                <w:szCs w:val="18"/>
              </w:rPr>
              <w:t xml:space="preserve">     </w:t>
            </w:r>
            <w:r>
              <w:rPr>
                <w:rFonts w:hint="eastAsia" w:ascii="宋体"/>
                <w:sz w:val="18"/>
                <w:szCs w:val="18"/>
              </w:rPr>
              <w:t>目</w:t>
            </w:r>
          </w:p>
        </w:tc>
        <w:tc>
          <w:tcPr>
            <w:tcW w:w="2971" w:type="pct"/>
            <w:gridSpan w:val="2"/>
            <w:tcBorders>
              <w:top w:val="single" w:color="auto" w:sz="8" w:space="0"/>
            </w:tcBorders>
            <w:vAlign w:val="center"/>
          </w:tcPr>
          <w:p w14:paraId="78AE86AC">
            <w:pPr>
              <w:jc w:val="center"/>
              <w:rPr>
                <w:rFonts w:ascii="宋体"/>
                <w:sz w:val="18"/>
                <w:szCs w:val="18"/>
              </w:rPr>
            </w:pPr>
            <w:r>
              <w:rPr>
                <w:rFonts w:hint="eastAsia" w:ascii="宋体"/>
                <w:sz w:val="18"/>
                <w:szCs w:val="18"/>
              </w:rPr>
              <w:t>指</w:t>
            </w:r>
            <w:r>
              <w:rPr>
                <w:rFonts w:ascii="宋体"/>
                <w:sz w:val="18"/>
                <w:szCs w:val="18"/>
              </w:rPr>
              <w:t xml:space="preserve">        </w:t>
            </w:r>
            <w:r>
              <w:rPr>
                <w:rFonts w:hint="eastAsia" w:ascii="宋体"/>
                <w:sz w:val="18"/>
                <w:szCs w:val="18"/>
              </w:rPr>
              <w:t>标</w:t>
            </w:r>
          </w:p>
        </w:tc>
      </w:tr>
      <w:tr w14:paraId="7491EB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028" w:type="pct"/>
            <w:vMerge w:val="continue"/>
            <w:vAlign w:val="center"/>
          </w:tcPr>
          <w:p w14:paraId="4ED84733">
            <w:pPr>
              <w:jc w:val="center"/>
              <w:rPr>
                <w:rFonts w:ascii="宋体"/>
                <w:sz w:val="18"/>
                <w:szCs w:val="18"/>
              </w:rPr>
            </w:pPr>
          </w:p>
        </w:tc>
        <w:tc>
          <w:tcPr>
            <w:tcW w:w="1448" w:type="pct"/>
            <w:tcBorders>
              <w:top w:val="single" w:color="auto" w:sz="8" w:space="0"/>
            </w:tcBorders>
            <w:vAlign w:val="center"/>
          </w:tcPr>
          <w:p w14:paraId="5A304EAF">
            <w:pPr>
              <w:jc w:val="center"/>
              <w:rPr>
                <w:rFonts w:ascii="宋体"/>
                <w:sz w:val="18"/>
                <w:szCs w:val="18"/>
              </w:rPr>
            </w:pPr>
            <w:r>
              <w:rPr>
                <w:rFonts w:ascii="宋体"/>
                <w:sz w:val="18"/>
                <w:szCs w:val="18"/>
              </w:rPr>
              <w:t>4</w:t>
            </w:r>
            <w:r>
              <w:rPr>
                <w:rFonts w:hint="eastAsia" w:ascii="宋体"/>
                <w:sz w:val="18"/>
                <w:szCs w:val="18"/>
              </w:rPr>
              <w:t>0</w:t>
            </w:r>
            <w:r>
              <w:rPr>
                <w:rFonts w:hint="eastAsia"/>
                <w:sz w:val="18"/>
                <w:szCs w:val="18"/>
              </w:rPr>
              <w:t>％</w:t>
            </w:r>
            <w:r>
              <w:rPr>
                <w:rFonts w:hint="eastAsia" w:ascii="宋体"/>
                <w:sz w:val="18"/>
                <w:szCs w:val="18"/>
              </w:rPr>
              <w:t>规格</w:t>
            </w:r>
          </w:p>
        </w:tc>
        <w:tc>
          <w:tcPr>
            <w:tcW w:w="1523" w:type="pct"/>
            <w:tcBorders>
              <w:top w:val="single" w:color="auto" w:sz="8" w:space="0"/>
            </w:tcBorders>
            <w:vAlign w:val="center"/>
          </w:tcPr>
          <w:p w14:paraId="0A4783A4">
            <w:pPr>
              <w:jc w:val="center"/>
              <w:rPr>
                <w:rFonts w:ascii="宋体"/>
                <w:sz w:val="18"/>
                <w:szCs w:val="18"/>
              </w:rPr>
            </w:pPr>
            <w:r>
              <w:rPr>
                <w:rFonts w:ascii="宋体"/>
                <w:sz w:val="18"/>
                <w:szCs w:val="18"/>
              </w:rPr>
              <w:t>7</w:t>
            </w:r>
            <w:r>
              <w:rPr>
                <w:rFonts w:hint="eastAsia" w:ascii="宋体"/>
                <w:sz w:val="18"/>
                <w:szCs w:val="18"/>
              </w:rPr>
              <w:t>0</w:t>
            </w:r>
            <w:r>
              <w:rPr>
                <w:rFonts w:hint="eastAsia"/>
                <w:sz w:val="18"/>
                <w:szCs w:val="18"/>
              </w:rPr>
              <w:t>％</w:t>
            </w:r>
            <w:r>
              <w:rPr>
                <w:rFonts w:hint="eastAsia" w:ascii="宋体"/>
                <w:sz w:val="18"/>
                <w:szCs w:val="18"/>
              </w:rPr>
              <w:t>规格</w:t>
            </w:r>
          </w:p>
        </w:tc>
      </w:tr>
      <w:tr w14:paraId="4D044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1D1458D6">
            <w:pPr>
              <w:pStyle w:val="23"/>
              <w:ind w:firstLine="0" w:firstLineChars="0"/>
              <w:rPr>
                <w:rFonts w:hAnsi="宋体"/>
                <w:sz w:val="18"/>
                <w:szCs w:val="18"/>
              </w:rPr>
            </w:pPr>
            <w:r>
              <w:rPr>
                <w:rFonts w:hint="eastAsia" w:hAnsi="宋体"/>
                <w:sz w:val="18"/>
                <w:szCs w:val="18"/>
              </w:rPr>
              <w:t>辛硫磷质量分数</w:t>
            </w:r>
            <w:r>
              <w:rPr>
                <w:rFonts w:hAnsi="宋体"/>
                <w:sz w:val="18"/>
                <w:szCs w:val="18"/>
                <w:vertAlign w:val="superscript"/>
              </w:rPr>
              <w:t>a</w:t>
            </w:r>
            <w:r>
              <w:rPr>
                <w:rFonts w:hint="eastAsia" w:hAnsi="宋体"/>
                <w:sz w:val="18"/>
                <w:szCs w:val="18"/>
              </w:rPr>
              <w:t>/</w:t>
            </w:r>
            <w:r>
              <w:rPr>
                <w:rFonts w:hint="eastAsia"/>
                <w:sz w:val="18"/>
                <w:szCs w:val="16"/>
              </w:rPr>
              <w:t>％</w:t>
            </w:r>
            <w:r>
              <w:rPr>
                <w:rFonts w:hAnsi="宋体" w:cs="Arial"/>
                <w:sz w:val="18"/>
                <w:szCs w:val="18"/>
              </w:rPr>
              <w:t xml:space="preserve">                         </w:t>
            </w:r>
          </w:p>
        </w:tc>
        <w:tc>
          <w:tcPr>
            <w:tcW w:w="1448" w:type="pct"/>
            <w:vAlign w:val="center"/>
          </w:tcPr>
          <w:p w14:paraId="30A0C1B7">
            <w:pPr>
              <w:pStyle w:val="23"/>
              <w:ind w:firstLine="0" w:firstLineChars="0"/>
              <w:jc w:val="center"/>
              <w:rPr>
                <w:rFonts w:hAnsi="宋体"/>
                <w:sz w:val="18"/>
                <w:szCs w:val="18"/>
              </w:rPr>
            </w:pPr>
            <w:bookmarkStart w:id="15" w:name="_Hlk124853854"/>
            <w:r>
              <w:rPr>
                <w:rFonts w:hAnsi="宋体" w:cs="宋体"/>
                <w:kern w:val="2"/>
                <w:sz w:val="18"/>
                <w:szCs w:val="18"/>
                <w:lang w:bidi="ar"/>
              </w:rPr>
              <w:t>4</w:t>
            </w:r>
            <w:r>
              <w:rPr>
                <w:rFonts w:hint="eastAsia" w:hAnsi="宋体" w:cs="宋体"/>
                <w:kern w:val="2"/>
                <w:sz w:val="18"/>
                <w:szCs w:val="18"/>
                <w:lang w:bidi="ar"/>
              </w:rPr>
              <w:t>0.0±2.0</w:t>
            </w:r>
            <w:bookmarkEnd w:id="15"/>
          </w:p>
        </w:tc>
        <w:tc>
          <w:tcPr>
            <w:tcW w:w="1523" w:type="pct"/>
            <w:vAlign w:val="center"/>
          </w:tcPr>
          <w:p w14:paraId="22345742">
            <w:pPr>
              <w:pStyle w:val="23"/>
              <w:ind w:firstLine="0" w:firstLineChars="0"/>
              <w:jc w:val="center"/>
              <w:rPr>
                <w:rFonts w:hAnsi="宋体"/>
                <w:sz w:val="18"/>
                <w:szCs w:val="18"/>
              </w:rPr>
            </w:pPr>
            <w:bookmarkStart w:id="16" w:name="_Hlk124853867"/>
            <w:r>
              <w:rPr>
                <w:rFonts w:hAnsi="宋体" w:cs="宋体"/>
                <w:kern w:val="2"/>
                <w:sz w:val="18"/>
                <w:szCs w:val="18"/>
                <w:lang w:bidi="ar"/>
              </w:rPr>
              <w:t>7</w:t>
            </w:r>
            <w:r>
              <w:rPr>
                <w:rFonts w:hint="eastAsia" w:hAnsi="宋体" w:cs="宋体"/>
                <w:kern w:val="2"/>
                <w:sz w:val="18"/>
                <w:szCs w:val="18"/>
                <w:lang w:bidi="ar"/>
              </w:rPr>
              <w:t>0.0±2.5</w:t>
            </w:r>
            <w:bookmarkEnd w:id="16"/>
          </w:p>
        </w:tc>
      </w:tr>
      <w:tr w14:paraId="4C380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382F79DC">
            <w:pPr>
              <w:pStyle w:val="23"/>
              <w:ind w:firstLine="0" w:firstLineChars="0"/>
              <w:rPr>
                <w:rFonts w:hAnsi="宋体"/>
                <w:sz w:val="18"/>
                <w:szCs w:val="18"/>
              </w:rPr>
            </w:pPr>
            <w:r>
              <w:rPr>
                <w:rFonts w:hint="eastAsia" w:hAnsi="宋体"/>
                <w:sz w:val="18"/>
                <w:szCs w:val="18"/>
              </w:rPr>
              <w:t xml:space="preserve">辛硫磷质量浓度(20 </w:t>
            </w:r>
            <w:r>
              <w:rPr>
                <w:rFonts w:hint="eastAsia" w:ascii="Times New Roman" w:hAnsi="Times New Roman" w:eastAsia="宋体" w:cs="Times New Roman"/>
                <w:kern w:val="2"/>
                <w:sz w:val="18"/>
                <w:szCs w:val="18"/>
              </w:rPr>
              <w:t>℃</w:t>
            </w:r>
            <w:r>
              <w:rPr>
                <w:rFonts w:hint="eastAsia" w:hAnsi="宋体"/>
                <w:sz w:val="18"/>
                <w:szCs w:val="18"/>
              </w:rPr>
              <w:t>)/</w:t>
            </w:r>
            <w:r>
              <w:rPr>
                <w:rFonts w:hint="default" w:ascii="Times New Roman" w:hAnsi="Times New Roman"/>
                <w:sz w:val="18"/>
                <w:szCs w:val="18"/>
              </w:rPr>
              <w:t>(g</w:t>
            </w:r>
            <w:r>
              <w:rPr>
                <w:rFonts w:hint="eastAsia" w:ascii="宋体" w:hAnsi="宋体" w:eastAsia="宋体" w:cs="宋体"/>
                <w:sz w:val="18"/>
                <w:szCs w:val="18"/>
                <w:rPrChange w:id="16" w:author="作者" w:date="2025-11-15T22:52:59Z">
                  <w:rPr>
                    <w:rFonts w:hint="default" w:ascii="Times New Roman" w:hAnsi="Times New Roman"/>
                    <w:sz w:val="18"/>
                    <w:szCs w:val="18"/>
                  </w:rPr>
                </w:rPrChange>
              </w:rPr>
              <w:t>/</w:t>
            </w:r>
            <w:r>
              <w:rPr>
                <w:rFonts w:hint="default" w:ascii="Times New Roman" w:hAnsi="Times New Roman"/>
                <w:sz w:val="18"/>
                <w:szCs w:val="18"/>
              </w:rPr>
              <w:t>L)</w:t>
            </w:r>
            <w:r>
              <w:rPr>
                <w:rFonts w:ascii="Times New Roman" w:hAnsi="Times New Roman" w:cs="Times New Roman"/>
                <w:sz w:val="18"/>
                <w:szCs w:val="18"/>
              </w:rPr>
              <w:t xml:space="preserve"> </w:t>
            </w:r>
            <w:r>
              <w:rPr>
                <w:rFonts w:hAnsi="宋体" w:cs="Arial"/>
                <w:sz w:val="18"/>
                <w:szCs w:val="18"/>
              </w:rPr>
              <w:t xml:space="preserve">                        </w:t>
            </w:r>
          </w:p>
        </w:tc>
        <w:tc>
          <w:tcPr>
            <w:tcW w:w="1448" w:type="pct"/>
            <w:vAlign w:val="center"/>
          </w:tcPr>
          <w:p w14:paraId="1062CB8F">
            <w:pPr>
              <w:pStyle w:val="23"/>
              <w:ind w:firstLine="0" w:firstLineChars="0"/>
              <w:jc w:val="center"/>
              <w:rPr>
                <w:rFonts w:hAnsi="宋体"/>
                <w:sz w:val="18"/>
                <w:szCs w:val="18"/>
              </w:rPr>
            </w:pPr>
            <w:bookmarkStart w:id="17" w:name="_Hlk124853899"/>
            <w:r>
              <w:rPr>
                <w:rFonts w:hAnsi="宋体"/>
                <w:sz w:val="18"/>
                <w:szCs w:val="18"/>
              </w:rPr>
              <w:t>4</w:t>
            </w:r>
            <w:r>
              <w:rPr>
                <w:rFonts w:hint="eastAsia" w:hAnsi="宋体"/>
                <w:sz w:val="18"/>
                <w:szCs w:val="18"/>
              </w:rPr>
              <w:t>3</w:t>
            </w:r>
            <w:r>
              <w:rPr>
                <w:rFonts w:hAnsi="宋体"/>
                <w:sz w:val="18"/>
                <w:szCs w:val="18"/>
              </w:rPr>
              <w:t>0</w:t>
            </w:r>
            <w:r>
              <w:rPr>
                <w:rFonts w:hint="eastAsia" w:hAnsi="宋体"/>
                <w:sz w:val="18"/>
                <w:szCs w:val="18"/>
              </w:rPr>
              <w:t>±21</w:t>
            </w:r>
            <w:bookmarkEnd w:id="17"/>
          </w:p>
        </w:tc>
        <w:tc>
          <w:tcPr>
            <w:tcW w:w="1523" w:type="pct"/>
            <w:vAlign w:val="center"/>
          </w:tcPr>
          <w:p w14:paraId="3927F03C">
            <w:pPr>
              <w:pStyle w:val="23"/>
              <w:ind w:firstLine="0" w:firstLineChars="0"/>
              <w:jc w:val="center"/>
              <w:rPr>
                <w:rFonts w:hAnsi="宋体"/>
                <w:sz w:val="18"/>
                <w:szCs w:val="18"/>
              </w:rPr>
            </w:pPr>
            <w:bookmarkStart w:id="18" w:name="_Hlk124853905"/>
            <w:r>
              <w:rPr>
                <w:rFonts w:hAnsi="宋体"/>
                <w:sz w:val="18"/>
                <w:szCs w:val="18"/>
              </w:rPr>
              <w:t>820</w:t>
            </w:r>
            <w:r>
              <w:rPr>
                <w:rFonts w:hint="eastAsia" w:hAnsi="宋体"/>
                <w:sz w:val="18"/>
                <w:szCs w:val="18"/>
              </w:rPr>
              <w:t>±25</w:t>
            </w:r>
            <w:bookmarkEnd w:id="18"/>
          </w:p>
        </w:tc>
      </w:tr>
      <w:tr w14:paraId="2E9F1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tcPr>
          <w:p w14:paraId="4A3875A0">
            <w:pPr>
              <w:rPr>
                <w:sz w:val="18"/>
                <w:szCs w:val="18"/>
              </w:rPr>
            </w:pPr>
            <w:r>
              <w:rPr>
                <w:rFonts w:hint="eastAsia"/>
                <w:sz w:val="18"/>
                <w:szCs w:val="18"/>
              </w:rPr>
              <w:t>水分/</w:t>
            </w:r>
            <w:r>
              <w:rPr>
                <w:rFonts w:hint="default" w:ascii="Times New Roman" w:hAnsi="Times New Roman" w:cs="Times New Roman"/>
                <w:sz w:val="18"/>
                <w:szCs w:val="18"/>
                <w:rPrChange w:id="17" w:author="作者" w:date="2025-11-14T08:01:24Z">
                  <w:rPr>
                    <w:rFonts w:hint="eastAsia" w:ascii="宋体" w:hAnsi="宋体" w:cs="宋体"/>
                    <w:sz w:val="18"/>
                    <w:szCs w:val="18"/>
                  </w:rPr>
                </w:rPrChange>
              </w:rPr>
              <w:t>%</w:t>
            </w:r>
            <w:r>
              <w:rPr>
                <w:rFonts w:hint="eastAsia" w:ascii="宋体" w:hAnsi="宋体" w:cs="宋体"/>
                <w:sz w:val="18"/>
                <w:szCs w:val="18"/>
              </w:rPr>
              <w:t xml:space="preserve"> </w:t>
            </w:r>
            <w:r>
              <w:rPr>
                <w:rFonts w:hint="eastAsia"/>
                <w:sz w:val="18"/>
                <w:szCs w:val="18"/>
              </w:rPr>
              <w:t xml:space="preserve">                              </w:t>
            </w:r>
            <w:r>
              <w:rPr>
                <w:sz w:val="18"/>
                <w:szCs w:val="18"/>
              </w:rPr>
              <w:t xml:space="preserve">  </w:t>
            </w:r>
          </w:p>
        </w:tc>
        <w:tc>
          <w:tcPr>
            <w:tcW w:w="2971" w:type="pct"/>
            <w:gridSpan w:val="2"/>
          </w:tcPr>
          <w:p w14:paraId="7305551C">
            <w:pPr>
              <w:jc w:val="center"/>
              <w:rPr>
                <w:rFonts w:ascii="宋体" w:hAnsi="宋体"/>
                <w:sz w:val="18"/>
                <w:szCs w:val="18"/>
              </w:rPr>
            </w:pPr>
            <w:r>
              <w:rPr>
                <w:rFonts w:hint="eastAsia"/>
                <w:sz w:val="18"/>
                <w:szCs w:val="18"/>
              </w:rPr>
              <w:t>≤</w:t>
            </w:r>
            <w:r>
              <w:rPr>
                <w:rFonts w:ascii="宋体" w:hAnsi="宋体"/>
                <w:sz w:val="18"/>
                <w:szCs w:val="18"/>
              </w:rPr>
              <w:t>0.</w:t>
            </w:r>
            <w:r>
              <w:rPr>
                <w:rFonts w:hint="eastAsia" w:ascii="宋体" w:hAnsi="宋体"/>
                <w:sz w:val="18"/>
                <w:szCs w:val="18"/>
              </w:rPr>
              <w:t>5</w:t>
            </w:r>
          </w:p>
        </w:tc>
      </w:tr>
      <w:tr w14:paraId="7C7FBC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tcPr>
          <w:p w14:paraId="28947197">
            <w:pPr>
              <w:pStyle w:val="23"/>
              <w:ind w:firstLine="0" w:firstLineChars="0"/>
              <w:rPr>
                <w:sz w:val="18"/>
                <w:szCs w:val="18"/>
              </w:rPr>
            </w:pPr>
            <w:r>
              <w:rPr>
                <w:rFonts w:ascii="Times New Roman"/>
                <w:sz w:val="18"/>
                <w:szCs w:val="18"/>
              </w:rPr>
              <w:t>pH值</w:t>
            </w:r>
          </w:p>
        </w:tc>
        <w:tc>
          <w:tcPr>
            <w:tcW w:w="2971" w:type="pct"/>
            <w:gridSpan w:val="2"/>
            <w:vAlign w:val="center"/>
          </w:tcPr>
          <w:p w14:paraId="61D67CD4">
            <w:pPr>
              <w:pStyle w:val="23"/>
              <w:ind w:firstLine="0" w:firstLineChars="0"/>
              <w:jc w:val="center"/>
              <w:rPr>
                <w:rFonts w:hAnsi="宋体"/>
                <w:sz w:val="18"/>
                <w:szCs w:val="18"/>
              </w:rPr>
            </w:pPr>
            <w:r>
              <w:rPr>
                <w:rFonts w:hint="eastAsia" w:hAnsi="宋体"/>
                <w:sz w:val="18"/>
                <w:szCs w:val="18"/>
                <w:highlight w:val="none"/>
                <w:lang w:val="en-US" w:eastAsia="zh-CN"/>
              </w:rPr>
              <w:t>3.0</w:t>
            </w:r>
            <w:r>
              <w:rPr>
                <w:rFonts w:hint="eastAsia" w:ascii="宋体" w:hAnsi="宋体" w:eastAsia="宋体" w:cs="宋体"/>
                <w:sz w:val="18"/>
                <w:szCs w:val="18"/>
                <w:highlight w:val="none"/>
              </w:rPr>
              <w:t>～</w:t>
            </w:r>
            <w:r>
              <w:rPr>
                <w:rFonts w:hint="eastAsia" w:hAnsi="宋体" w:cs="宋体"/>
                <w:sz w:val="18"/>
                <w:szCs w:val="18"/>
                <w:highlight w:val="none"/>
                <w:lang w:val="en-US" w:eastAsia="zh-CN"/>
              </w:rPr>
              <w:t>6.0</w:t>
            </w:r>
          </w:p>
        </w:tc>
      </w:tr>
      <w:tr w14:paraId="0F37B8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4B5F877C">
            <w:pPr>
              <w:pStyle w:val="23"/>
              <w:ind w:firstLine="0" w:firstLineChars="0"/>
              <w:rPr>
                <w:rFonts w:hAnsi="宋体"/>
                <w:sz w:val="18"/>
                <w:szCs w:val="18"/>
              </w:rPr>
            </w:pPr>
            <w:r>
              <w:rPr>
                <w:rFonts w:hint="eastAsia" w:hAnsi="宋体"/>
                <w:sz w:val="18"/>
                <w:szCs w:val="18"/>
              </w:rPr>
              <w:t>乳液稳定性（稀释2</w:t>
            </w:r>
            <w:r>
              <w:rPr>
                <w:rFonts w:hAnsi="宋体"/>
                <w:sz w:val="18"/>
                <w:szCs w:val="18"/>
              </w:rPr>
              <w:t>00</w:t>
            </w:r>
            <w:r>
              <w:rPr>
                <w:rFonts w:hint="eastAsia" w:hAnsi="宋体"/>
                <w:sz w:val="18"/>
                <w:szCs w:val="18"/>
              </w:rPr>
              <w:t>倍）</w:t>
            </w:r>
          </w:p>
        </w:tc>
        <w:tc>
          <w:tcPr>
            <w:tcW w:w="2971" w:type="pct"/>
            <w:gridSpan w:val="2"/>
            <w:vAlign w:val="center"/>
          </w:tcPr>
          <w:p w14:paraId="2ADD84AD">
            <w:pPr>
              <w:pStyle w:val="23"/>
              <w:ind w:firstLine="0" w:firstLineChars="0"/>
              <w:jc w:val="center"/>
              <w:rPr>
                <w:rFonts w:hAnsi="宋体"/>
                <w:sz w:val="18"/>
                <w:szCs w:val="18"/>
              </w:rPr>
            </w:pPr>
            <w:r>
              <w:rPr>
                <w:rFonts w:hint="eastAsia" w:hAnsi="宋体"/>
                <w:sz w:val="18"/>
                <w:szCs w:val="18"/>
              </w:rPr>
              <w:t>量筒中无浮油（膏）、沉油和沉淀析出</w:t>
            </w:r>
          </w:p>
        </w:tc>
      </w:tr>
      <w:tr w14:paraId="6B884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67AE675C">
            <w:pPr>
              <w:pStyle w:val="23"/>
              <w:ind w:firstLine="0" w:firstLineChars="0"/>
              <w:rPr>
                <w:rFonts w:hAnsi="宋体"/>
                <w:sz w:val="18"/>
                <w:szCs w:val="18"/>
              </w:rPr>
            </w:pPr>
            <w:r>
              <w:rPr>
                <w:rFonts w:hint="eastAsia" w:hAnsi="宋体"/>
                <w:sz w:val="18"/>
                <w:szCs w:val="18"/>
              </w:rPr>
              <w:t>持久起泡性（</w:t>
            </w:r>
            <w:r>
              <w:rPr>
                <w:rFonts w:hAnsi="宋体"/>
                <w:sz w:val="18"/>
                <w:szCs w:val="18"/>
              </w:rPr>
              <w:t xml:space="preserve">1 </w:t>
            </w:r>
            <w:r>
              <w:rPr>
                <w:rFonts w:ascii="Times New Roman" w:hAnsi="Times New Roman"/>
                <w:sz w:val="18"/>
                <w:szCs w:val="18"/>
              </w:rPr>
              <w:t>min</w:t>
            </w:r>
            <w:r>
              <w:rPr>
                <w:rFonts w:hint="eastAsia" w:hAnsi="宋体"/>
                <w:sz w:val="18"/>
                <w:szCs w:val="18"/>
              </w:rPr>
              <w:t>后泡沫量）/</w:t>
            </w:r>
            <w:r>
              <w:rPr>
                <w:rFonts w:ascii="Times New Roman" w:hAnsi="Times New Roman"/>
                <w:sz w:val="18"/>
                <w:szCs w:val="18"/>
              </w:rPr>
              <w:t xml:space="preserve">mL </w:t>
            </w:r>
            <w:r>
              <w:rPr>
                <w:rFonts w:hAnsi="宋体"/>
                <w:sz w:val="18"/>
                <w:szCs w:val="18"/>
              </w:rPr>
              <w:t xml:space="preserve">             </w:t>
            </w:r>
          </w:p>
        </w:tc>
        <w:tc>
          <w:tcPr>
            <w:tcW w:w="2971" w:type="pct"/>
            <w:gridSpan w:val="2"/>
            <w:vAlign w:val="center"/>
          </w:tcPr>
          <w:p w14:paraId="28C0123C">
            <w:pPr>
              <w:pStyle w:val="23"/>
              <w:ind w:firstLine="0" w:firstLineChars="0"/>
              <w:jc w:val="center"/>
              <w:rPr>
                <w:rFonts w:hAnsi="宋体"/>
                <w:sz w:val="18"/>
                <w:szCs w:val="18"/>
              </w:rPr>
            </w:pPr>
            <w:r>
              <w:rPr>
                <w:rFonts w:hint="eastAsia" w:hAnsi="宋体"/>
                <w:sz w:val="18"/>
                <w:szCs w:val="18"/>
              </w:rPr>
              <w:t>≤</w:t>
            </w:r>
            <w:r>
              <w:rPr>
                <w:rFonts w:hAnsi="宋体"/>
                <w:sz w:val="18"/>
                <w:szCs w:val="18"/>
              </w:rPr>
              <w:t>40</w:t>
            </w:r>
          </w:p>
        </w:tc>
      </w:tr>
      <w:tr w14:paraId="3C0F3E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66B822AF">
            <w:pPr>
              <w:pStyle w:val="23"/>
              <w:ind w:firstLine="0" w:firstLineChars="0"/>
              <w:rPr>
                <w:rFonts w:hAnsi="宋体"/>
                <w:sz w:val="18"/>
                <w:szCs w:val="18"/>
              </w:rPr>
            </w:pPr>
            <w:r>
              <w:rPr>
                <w:rFonts w:hint="eastAsia" w:hAnsi="宋体"/>
                <w:sz w:val="18"/>
                <w:szCs w:val="18"/>
              </w:rPr>
              <w:t>低温稳定性</w:t>
            </w:r>
          </w:p>
        </w:tc>
        <w:tc>
          <w:tcPr>
            <w:tcW w:w="2971" w:type="pct"/>
            <w:gridSpan w:val="2"/>
            <w:vAlign w:val="center"/>
          </w:tcPr>
          <w:p w14:paraId="411775CE">
            <w:pPr>
              <w:pStyle w:val="23"/>
              <w:ind w:firstLine="0" w:firstLineChars="0"/>
              <w:jc w:val="center"/>
              <w:rPr>
                <w:rFonts w:hAnsi="宋体"/>
                <w:sz w:val="18"/>
                <w:szCs w:val="18"/>
              </w:rPr>
            </w:pPr>
            <w:r>
              <w:rPr>
                <w:rFonts w:hint="eastAsia" w:hAnsi="宋体"/>
                <w:sz w:val="18"/>
                <w:szCs w:val="18"/>
              </w:rPr>
              <w:t xml:space="preserve">冷储后，离心管底部离析物体积不大于0.3 </w:t>
            </w:r>
            <w:r>
              <w:rPr>
                <w:rFonts w:hint="default" w:ascii="Times New Roman" w:hAnsi="Times New Roman" w:cs="Times New Roman"/>
                <w:sz w:val="18"/>
                <w:szCs w:val="18"/>
              </w:rPr>
              <w:t>mL</w:t>
            </w:r>
          </w:p>
        </w:tc>
      </w:tr>
      <w:tr w14:paraId="6A1881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8" w:type="pct"/>
            <w:vAlign w:val="center"/>
          </w:tcPr>
          <w:p w14:paraId="2FE50ADB">
            <w:pPr>
              <w:pStyle w:val="23"/>
              <w:ind w:firstLine="0" w:firstLineChars="0"/>
              <w:rPr>
                <w:rFonts w:hAnsi="宋体"/>
                <w:sz w:val="18"/>
                <w:szCs w:val="18"/>
              </w:rPr>
            </w:pPr>
            <w:r>
              <w:rPr>
                <w:rFonts w:hint="eastAsia" w:hAnsi="宋体"/>
                <w:sz w:val="18"/>
                <w:szCs w:val="18"/>
              </w:rPr>
              <w:t>热储稳定性</w:t>
            </w:r>
          </w:p>
        </w:tc>
        <w:tc>
          <w:tcPr>
            <w:tcW w:w="2971" w:type="pct"/>
            <w:gridSpan w:val="2"/>
            <w:vAlign w:val="center"/>
          </w:tcPr>
          <w:p w14:paraId="00DE4562">
            <w:pPr>
              <w:pStyle w:val="23"/>
              <w:jc w:val="left"/>
              <w:rPr>
                <w:rFonts w:hAnsi="宋体"/>
                <w:sz w:val="18"/>
                <w:szCs w:val="18"/>
              </w:rPr>
            </w:pPr>
            <w:r>
              <w:rPr>
                <w:rFonts w:hint="eastAsia" w:hAnsi="宋体"/>
                <w:sz w:val="18"/>
                <w:szCs w:val="18"/>
              </w:rPr>
              <w:t>热储后，辛硫磷质量分数应不低于热储前的9</w:t>
            </w:r>
            <w:r>
              <w:rPr>
                <w:rFonts w:hAnsi="宋体"/>
                <w:sz w:val="18"/>
                <w:szCs w:val="18"/>
              </w:rPr>
              <w:t>0</w:t>
            </w:r>
            <w:r>
              <w:rPr>
                <w:rFonts w:hint="default" w:ascii="Times New Roman" w:hAnsi="Times New Roman"/>
                <w:sz w:val="18"/>
                <w:szCs w:val="18"/>
                <w:rPrChange w:id="18" w:author="作者" w:date="2025-11-14T08:01:34Z">
                  <w:rPr>
                    <w:rFonts w:hint="eastAsia" w:hAnsi="宋体"/>
                    <w:sz w:val="18"/>
                    <w:szCs w:val="18"/>
                  </w:rPr>
                </w:rPrChange>
              </w:rPr>
              <w:t>%</w:t>
            </w:r>
            <w:r>
              <w:rPr>
                <w:rFonts w:hint="eastAsia" w:hAnsi="宋体"/>
                <w:sz w:val="18"/>
                <w:szCs w:val="18"/>
              </w:rPr>
              <w:t>，</w:t>
            </w:r>
            <w:r>
              <w:rPr>
                <w:rFonts w:hint="eastAsia" w:ascii="Times New Roman"/>
                <w:sz w:val="18"/>
                <w:szCs w:val="18"/>
              </w:rPr>
              <w:t>pH</w:t>
            </w:r>
            <w:r>
              <w:rPr>
                <w:rFonts w:hint="eastAsia" w:ascii="Times New Roman" w:hAnsi="Times New Roman"/>
                <w:color w:val="000000"/>
                <w:sz w:val="18"/>
                <w:szCs w:val="18"/>
              </w:rPr>
              <w:t>值</w:t>
            </w:r>
            <w:r>
              <w:rPr>
                <w:rFonts w:hint="eastAsia" w:hAnsi="宋体"/>
                <w:sz w:val="18"/>
                <w:szCs w:val="18"/>
              </w:rPr>
              <w:t>和乳液稳定性仍应符合本文件要求</w:t>
            </w:r>
            <w:ins w:id="19" w:author="作者" w:date="2025-11-14T08:04:07Z">
              <w:r>
                <w:rPr>
                  <w:rFonts w:hint="eastAsia" w:hAnsi="宋体"/>
                  <w:sz w:val="18"/>
                  <w:szCs w:val="18"/>
                </w:rPr>
                <w:t>，热储前后试样的质量变化率应不大于1.0％</w:t>
              </w:r>
            </w:ins>
            <w:r>
              <w:rPr>
                <w:rFonts w:hint="eastAsia" w:hAnsi="宋体"/>
                <w:sz w:val="18"/>
                <w:szCs w:val="18"/>
              </w:rPr>
              <w:t>。</w:t>
            </w:r>
          </w:p>
        </w:tc>
      </w:tr>
      <w:tr w14:paraId="3928F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492F5DA9">
            <w:pPr>
              <w:pStyle w:val="23"/>
              <w:ind w:firstLine="360"/>
              <w:rPr>
                <w:rFonts w:hAnsi="宋体"/>
                <w:sz w:val="18"/>
                <w:szCs w:val="18"/>
              </w:rPr>
            </w:pPr>
            <w:r>
              <w:rPr>
                <w:rFonts w:hAnsi="宋体"/>
                <w:sz w:val="18"/>
                <w:szCs w:val="18"/>
                <w:vertAlign w:val="superscript"/>
              </w:rPr>
              <w:t xml:space="preserve">a  </w:t>
            </w:r>
            <w:del w:id="20" w:author="作者" w:date="2025-11-15T22:56:07Z">
              <w:r>
                <w:rPr>
                  <w:rFonts w:hint="eastAsia" w:hAnsi="宋体"/>
                  <w:sz w:val="18"/>
                  <w:szCs w:val="18"/>
                </w:rPr>
                <w:delText>当</w:delText>
              </w:r>
            </w:del>
            <w:ins w:id="21" w:author="作者" w:date="2025-11-15T22:56:05Z">
              <w:r>
                <w:rPr>
                  <w:rFonts w:hint="eastAsia" w:hAnsi="宋体"/>
                  <w:sz w:val="18"/>
                  <w:szCs w:val="18"/>
                </w:rPr>
                <w:t>当以质量分数和以质量浓度表示的结果不能同时满足本文件要求时，按质量分数的结果判定产品是否合格</w:t>
              </w:r>
            </w:ins>
            <w:del w:id="22" w:author="作者" w:date="2025-11-15T22:56:11Z">
              <w:r>
                <w:rPr>
                  <w:rFonts w:hint="eastAsia" w:hAnsi="宋体"/>
                  <w:sz w:val="18"/>
                  <w:szCs w:val="18"/>
                </w:rPr>
                <w:delText>质量发生争议时，以质量分数为仲裁</w:delText>
              </w:r>
            </w:del>
            <w:r>
              <w:rPr>
                <w:rFonts w:hint="eastAsia" w:hAnsi="宋体"/>
                <w:sz w:val="18"/>
                <w:szCs w:val="18"/>
              </w:rPr>
              <w:t>。</w:t>
            </w:r>
          </w:p>
        </w:tc>
      </w:tr>
    </w:tbl>
    <w:p w14:paraId="733350B3">
      <w:pPr>
        <w:numPr>
          <w:ilvl w:val="0"/>
          <w:numId w:val="4"/>
        </w:numPr>
        <w:spacing w:before="312" w:beforeLines="100" w:after="312" w:afterLines="100"/>
        <w:outlineLvl w:val="1"/>
        <w:rPr>
          <w:rFonts w:ascii="黑体" w:eastAsia="黑体"/>
        </w:rPr>
      </w:pPr>
      <w:r>
        <w:rPr>
          <w:rFonts w:hint="eastAsia" w:ascii="黑体" w:eastAsia="黑体"/>
        </w:rPr>
        <w:t>试验方法</w:t>
      </w:r>
      <w:bookmarkEnd w:id="13"/>
      <w:bookmarkEnd w:id="14"/>
    </w:p>
    <w:p w14:paraId="12ABD6B8">
      <w:pPr>
        <w:widowControl/>
        <w:tabs>
          <w:tab w:val="center" w:pos="4201"/>
          <w:tab w:val="right" w:leader="dot" w:pos="9298"/>
        </w:tabs>
        <w:autoSpaceDE w:val="0"/>
        <w:autoSpaceDN w:val="0"/>
        <w:ind w:firstLine="420" w:firstLineChars="200"/>
        <w:rPr>
          <w:rFonts w:ascii="黑体" w:hAnsi="黑体" w:eastAsia="黑体"/>
          <w:kern w:val="0"/>
          <w:szCs w:val="20"/>
        </w:rPr>
      </w:pPr>
      <w:r>
        <w:rPr>
          <w:rFonts w:hint="eastAsia" w:ascii="黑体" w:eastAsia="黑体"/>
        </w:rPr>
        <w:t>警示：使用本文件的人员应有实验室工作的实践经验。本文件并未指出所有的安全问题。使用者有责任采取适当的安全和健康措施。</w:t>
      </w:r>
    </w:p>
    <w:p w14:paraId="655915B3">
      <w:pPr>
        <w:numPr>
          <w:ilvl w:val="1"/>
          <w:numId w:val="4"/>
        </w:numPr>
        <w:spacing w:before="156" w:beforeLines="50" w:after="156" w:afterLines="50"/>
        <w:outlineLvl w:val="2"/>
        <w:rPr>
          <w:rFonts w:ascii="黑体" w:eastAsia="黑体"/>
          <w:szCs w:val="21"/>
        </w:rPr>
      </w:pPr>
      <w:r>
        <w:rPr>
          <w:rFonts w:hint="eastAsia" w:ascii="黑体" w:eastAsia="黑体"/>
          <w:szCs w:val="21"/>
        </w:rPr>
        <w:t>一般规定</w:t>
      </w:r>
    </w:p>
    <w:p w14:paraId="25A27176">
      <w:pPr>
        <w:widowControl/>
        <w:tabs>
          <w:tab w:val="center" w:pos="4201"/>
          <w:tab w:val="right" w:leader="dot" w:pos="9298"/>
        </w:tabs>
        <w:autoSpaceDE w:val="0"/>
        <w:autoSpaceDN w:val="0"/>
        <w:ind w:firstLine="420" w:firstLineChars="200"/>
        <w:rPr>
          <w:rFonts w:ascii="宋体"/>
          <w:kern w:val="0"/>
          <w:szCs w:val="20"/>
        </w:rPr>
      </w:pPr>
      <w:r>
        <w:rPr>
          <w:rFonts w:hint="eastAsia"/>
        </w:rPr>
        <w:t>本文件所用试剂和水在没有注明其他要求时，均指分析纯试剂和蒸馏水。</w:t>
      </w:r>
    </w:p>
    <w:p w14:paraId="63E771E3">
      <w:pPr>
        <w:numPr>
          <w:ilvl w:val="1"/>
          <w:numId w:val="4"/>
        </w:numPr>
        <w:spacing w:before="156" w:beforeLines="50" w:after="156" w:afterLines="50"/>
        <w:outlineLvl w:val="2"/>
        <w:rPr>
          <w:rFonts w:ascii="黑体" w:eastAsia="黑体"/>
          <w:szCs w:val="21"/>
        </w:rPr>
      </w:pPr>
      <w:r>
        <w:rPr>
          <w:rFonts w:hint="eastAsia" w:ascii="黑体" w:eastAsia="黑体"/>
          <w:szCs w:val="21"/>
        </w:rPr>
        <w:t>取样</w:t>
      </w:r>
    </w:p>
    <w:p w14:paraId="4109103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kern w:val="0"/>
          <w:szCs w:val="20"/>
        </w:rPr>
        <w:t>GB/T</w:t>
      </w:r>
      <w:r>
        <w:rPr>
          <w:rFonts w:hint="eastAsia" w:ascii="宋体"/>
          <w:kern w:val="0"/>
          <w:szCs w:val="20"/>
        </w:rPr>
        <w:t xml:space="preserve"> 1605-2001</w:t>
      </w:r>
      <w:ins w:id="23" w:author="作者" w:date="2025-11-15T22:56:33Z">
        <w:r>
          <w:rPr>
            <w:rFonts w:hint="eastAsia" w:ascii="宋体"/>
            <w:kern w:val="0"/>
            <w:szCs w:val="20"/>
            <w:lang w:val="en-US" w:eastAsia="zh-CN"/>
          </w:rPr>
          <w:t xml:space="preserve"> </w:t>
        </w:r>
      </w:ins>
      <w:r>
        <w:rPr>
          <w:rFonts w:hint="eastAsia" w:ascii="宋体"/>
          <w:kern w:val="0"/>
          <w:szCs w:val="20"/>
        </w:rPr>
        <w:t xml:space="preserve">中5.3.2进行。用随机数表法确定取样的包装件数。最终取样量应不少于200 </w:t>
      </w:r>
      <w:r>
        <w:rPr>
          <w:rFonts w:hint="default" w:ascii="Times New Roman"/>
          <w:kern w:val="0"/>
          <w:szCs w:val="20"/>
        </w:rPr>
        <w:t>mL</w:t>
      </w:r>
      <w:r>
        <w:rPr>
          <w:rFonts w:hint="eastAsia" w:ascii="宋体"/>
          <w:kern w:val="0"/>
          <w:szCs w:val="20"/>
        </w:rPr>
        <w:t>。</w:t>
      </w:r>
    </w:p>
    <w:p w14:paraId="13C10141">
      <w:pPr>
        <w:pStyle w:val="54"/>
        <w:spacing w:before="156" w:after="156"/>
      </w:pPr>
      <w:r>
        <w:rPr>
          <w:rFonts w:hint="eastAsia"/>
        </w:rPr>
        <w:t>鉴别试验</w:t>
      </w:r>
    </w:p>
    <w:p w14:paraId="6E59CF3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高效液相色谱法</w:t>
      </w:r>
      <w:r>
        <w:rPr>
          <w:kern w:val="0"/>
          <w:szCs w:val="20"/>
        </w:rPr>
        <w:t>——</w:t>
      </w:r>
      <w:r>
        <w:rPr>
          <w:rFonts w:hint="eastAsia" w:ascii="宋体"/>
          <w:kern w:val="0"/>
          <w:szCs w:val="20"/>
        </w:rPr>
        <w:t>本鉴别试验可与辛硫磷质量分数的测定同时进行。在相同的色谱操作条件下，试样溶液中某色谱峰的保留时间与标样溶液中辛硫磷色谱峰的保留时间，其相对差应</w:t>
      </w:r>
      <w:del w:id="24" w:author="作者" w:date="2025-11-15T22:58:28Z">
        <w:r>
          <w:rPr>
            <w:rFonts w:hint="default" w:ascii="宋体"/>
            <w:kern w:val="0"/>
            <w:szCs w:val="20"/>
            <w:lang w:val="en-US"/>
          </w:rPr>
          <w:delText>不大于</w:delText>
        </w:r>
      </w:del>
      <w:ins w:id="25" w:author="作者" w:date="2025-11-15T22:58:28Z">
        <w:r>
          <w:rPr>
            <w:rFonts w:hint="eastAsia" w:ascii="宋体"/>
            <w:kern w:val="0"/>
            <w:szCs w:val="20"/>
            <w:lang w:val="en-US" w:eastAsia="zh-CN"/>
          </w:rPr>
          <w:t>在</w:t>
        </w:r>
      </w:ins>
      <w:r>
        <w:rPr>
          <w:rFonts w:hint="eastAsia" w:ascii="宋体"/>
          <w:kern w:val="0"/>
          <w:szCs w:val="20"/>
        </w:rPr>
        <w:t>1.5</w:t>
      </w:r>
      <w:r>
        <w:rPr>
          <w:rFonts w:hint="default" w:ascii="Times New Roman" w:hAnsi="Times New Roman" w:cs="Times New Roman"/>
          <w:kern w:val="0"/>
          <w:szCs w:val="20"/>
          <w:rPrChange w:id="26" w:author="作者" w:date="2025-11-15T22:58:35Z">
            <w:rPr>
              <w:rFonts w:hint="eastAsia" w:ascii="宋体"/>
              <w:kern w:val="0"/>
              <w:szCs w:val="20"/>
            </w:rPr>
          </w:rPrChange>
        </w:rPr>
        <w:t>%</w:t>
      </w:r>
      <w:ins w:id="27" w:author="作者" w:date="2025-11-15T22:58:31Z">
        <w:r>
          <w:rPr>
            <w:rFonts w:hint="eastAsia" w:ascii="宋体"/>
            <w:kern w:val="0"/>
            <w:szCs w:val="20"/>
            <w:lang w:val="en-US" w:eastAsia="zh-CN"/>
          </w:rPr>
          <w:t>以内</w:t>
        </w:r>
      </w:ins>
      <w:r>
        <w:rPr>
          <w:rFonts w:hint="eastAsia" w:ascii="宋体"/>
          <w:kern w:val="0"/>
          <w:szCs w:val="20"/>
        </w:rPr>
        <w:t>。</w:t>
      </w:r>
    </w:p>
    <w:p w14:paraId="066F3817">
      <w:pPr>
        <w:numPr>
          <w:ilvl w:val="1"/>
          <w:numId w:val="4"/>
        </w:numPr>
        <w:spacing w:before="156" w:beforeLines="50" w:after="156" w:afterLines="50"/>
        <w:outlineLvl w:val="2"/>
        <w:rPr>
          <w:rFonts w:ascii="黑体" w:eastAsia="黑体"/>
          <w:szCs w:val="21"/>
        </w:rPr>
      </w:pPr>
      <w:r>
        <w:rPr>
          <w:rFonts w:hint="eastAsia" w:ascii="黑体" w:eastAsia="黑体"/>
          <w:szCs w:val="21"/>
        </w:rPr>
        <w:t>外观的测定</w:t>
      </w:r>
    </w:p>
    <w:p w14:paraId="73C78C5D">
      <w:pPr>
        <w:autoSpaceDE w:val="0"/>
        <w:autoSpaceDN w:val="0"/>
        <w:ind w:firstLine="420" w:firstLineChars="200"/>
        <w:rPr>
          <w:rFonts w:ascii="宋体"/>
        </w:rPr>
      </w:pPr>
      <w:r>
        <w:rPr>
          <w:rFonts w:hint="eastAsia" w:ascii="宋体"/>
        </w:rPr>
        <w:t>采用目测法测定。</w:t>
      </w:r>
    </w:p>
    <w:p w14:paraId="4960CCF6">
      <w:pPr>
        <w:pStyle w:val="54"/>
        <w:spacing w:before="156" w:after="156"/>
      </w:pPr>
      <w:bookmarkStart w:id="19" w:name="_Toc39489990"/>
      <w:bookmarkStart w:id="20" w:name="_Toc28204132"/>
      <w:r>
        <w:rPr>
          <w:rFonts w:hint="eastAsia"/>
        </w:rPr>
        <w:t>辛硫磷质量分数和质量浓度</w:t>
      </w:r>
    </w:p>
    <w:p w14:paraId="21A3D8E7">
      <w:pPr>
        <w:pStyle w:val="52"/>
        <w:spacing w:before="156" w:beforeLines="50" w:after="156" w:afterLines="50"/>
        <w:rPr>
          <w:rFonts w:ascii="黑体" w:hAnsi="黑体" w:eastAsia="黑体" w:cs="黑体"/>
        </w:rPr>
      </w:pPr>
      <w:del w:id="28" w:author="作者" w:date="2025-11-15T22:58:57Z">
        <w:r>
          <w:rPr>
            <w:rFonts w:hint="default" w:ascii="黑体" w:hAnsi="黑体" w:eastAsia="黑体" w:cs="黑体"/>
            <w:lang w:val="en-US"/>
          </w:rPr>
          <w:delText>方法提要</w:delText>
        </w:r>
      </w:del>
      <w:ins w:id="29" w:author="作者" w:date="2025-11-15T22:58:58Z">
        <w:r>
          <w:rPr>
            <w:rFonts w:hint="eastAsia" w:ascii="黑体" w:hAnsi="黑体" w:eastAsia="黑体" w:cs="黑体"/>
            <w:lang w:val="en-US" w:eastAsia="zh-CN"/>
          </w:rPr>
          <w:t>原理</w:t>
        </w:r>
      </w:ins>
    </w:p>
    <w:p w14:paraId="25C4E019">
      <w:pPr>
        <w:widowControl/>
        <w:tabs>
          <w:tab w:val="center" w:pos="4201"/>
          <w:tab w:val="right" w:leader="dot" w:pos="9298"/>
        </w:tabs>
        <w:autoSpaceDE w:val="0"/>
        <w:autoSpaceDN w:val="0"/>
        <w:ind w:firstLine="420" w:firstLineChars="200"/>
        <w:rPr>
          <w:rFonts w:ascii="宋体" w:hAnsi="宋体" w:cs="宋体"/>
          <w:kern w:val="0"/>
          <w:szCs w:val="20"/>
        </w:rPr>
      </w:pPr>
      <w:r>
        <w:rPr>
          <w:rFonts w:hint="eastAsia"/>
        </w:rPr>
        <w:t>试样用甲醇溶解，以甲醇＋水</w:t>
      </w:r>
      <w:r>
        <w:rPr>
          <w:rFonts w:hint="eastAsia" w:ascii="宋体" w:hAnsi="宋体" w:cs="宋体"/>
        </w:rPr>
        <w:t>为流动相，使用以C</w:t>
      </w:r>
      <w:r>
        <w:rPr>
          <w:rFonts w:hint="eastAsia" w:ascii="宋体" w:hAnsi="宋体" w:cs="宋体"/>
          <w:vertAlign w:val="subscript"/>
        </w:rPr>
        <w:t>18</w:t>
      </w:r>
      <w:r>
        <w:rPr>
          <w:rFonts w:hint="eastAsia" w:ascii="宋体" w:hAnsi="宋体" w:cs="宋体"/>
        </w:rPr>
        <w:t>为</w:t>
      </w:r>
      <w:r>
        <w:rPr>
          <w:rFonts w:hint="eastAsia"/>
        </w:rPr>
        <w:t>填料的不锈钢柱和紫外检测器</w:t>
      </w:r>
      <w:r>
        <w:rPr>
          <w:rFonts w:hint="eastAsia" w:ascii="宋体" w:hAnsi="宋体" w:cs="宋体"/>
        </w:rPr>
        <w:t>，在波长</w:t>
      </w:r>
      <w:r>
        <w:rPr>
          <w:rFonts w:hint="eastAsia" w:ascii="宋体" w:hAnsi="宋体" w:cs="宋体"/>
          <w:lang w:val="en-US" w:eastAsia="zh-CN"/>
        </w:rPr>
        <w:t>254</w:t>
      </w:r>
      <w:r>
        <w:rPr>
          <w:rFonts w:hint="eastAsia" w:ascii="宋体" w:hAnsi="宋体" w:cs="宋体"/>
        </w:rPr>
        <w:t xml:space="preserve"> </w:t>
      </w:r>
      <w:r>
        <w:rPr>
          <w:rFonts w:hint="default" w:ascii="Times New Roman" w:hAnsi="Times New Roman" w:cs="Times New Roman"/>
        </w:rPr>
        <w:t>nm</w:t>
      </w:r>
      <w:r>
        <w:rPr>
          <w:rFonts w:hint="eastAsia" w:ascii="宋体" w:hAnsi="宋体" w:cs="宋体"/>
        </w:rPr>
        <w:t>下对试样中的辛硫磷进行</w:t>
      </w:r>
      <w:r>
        <w:rPr>
          <w:rFonts w:hint="eastAsia" w:ascii="宋体" w:hAnsi="宋体" w:cs="宋体"/>
          <w:lang w:val="en-US" w:eastAsia="zh-CN"/>
        </w:rPr>
        <w:t>反相</w:t>
      </w:r>
      <w:r>
        <w:rPr>
          <w:rFonts w:hint="eastAsia" w:ascii="宋体" w:hAnsi="宋体" w:cs="宋体"/>
        </w:rPr>
        <w:t>高效液相色谱分离，外标法定量。</w:t>
      </w:r>
    </w:p>
    <w:p w14:paraId="0CD5F22E">
      <w:pPr>
        <w:pStyle w:val="52"/>
        <w:spacing w:before="156" w:beforeLines="50" w:after="156" w:afterLines="50"/>
        <w:rPr>
          <w:rFonts w:ascii="黑体" w:hAnsi="黑体" w:eastAsia="黑体" w:cs="黑体"/>
        </w:rPr>
      </w:pPr>
      <w:r>
        <w:rPr>
          <w:rFonts w:hint="eastAsia" w:ascii="黑体" w:hAnsi="黑体" w:eastAsia="黑体" w:cs="黑体"/>
        </w:rPr>
        <w:t>试剂</w:t>
      </w:r>
      <w:del w:id="30" w:author="作者" w:date="2025-11-15T22:59:55Z">
        <w:r>
          <w:rPr>
            <w:rFonts w:hint="default" w:ascii="黑体" w:hAnsi="黑体" w:eastAsia="黑体" w:cs="黑体"/>
            <w:lang w:val="en-US"/>
          </w:rPr>
          <w:delText>和溶液</w:delText>
        </w:r>
      </w:del>
      <w:ins w:id="31" w:author="作者" w:date="2025-11-15T22:59:56Z">
        <w:r>
          <w:rPr>
            <w:rFonts w:hint="eastAsia" w:ascii="黑体" w:hAnsi="黑体" w:eastAsia="黑体" w:cs="黑体"/>
            <w:lang w:val="en-US" w:eastAsia="zh-CN"/>
          </w:rPr>
          <w:t>或材料</w:t>
        </w:r>
      </w:ins>
    </w:p>
    <w:p w14:paraId="06B8930D">
      <w:pPr>
        <w:pStyle w:val="53"/>
        <w:numPr>
          <w:ilvl w:val="3"/>
          <w:numId w:val="4"/>
        </w:numPr>
        <w:spacing w:before="156" w:after="156"/>
        <w:rPr>
          <w:rFonts w:ascii="宋体" w:hAnsi="宋体" w:eastAsia="宋体"/>
        </w:rPr>
      </w:pPr>
      <w:r>
        <w:rPr>
          <w:rFonts w:hint="eastAsia" w:ascii="宋体" w:hAnsi="宋体" w:eastAsia="宋体"/>
        </w:rPr>
        <w:t>甲醇：色谱纯。</w:t>
      </w:r>
    </w:p>
    <w:p w14:paraId="71EE0002">
      <w:pPr>
        <w:pStyle w:val="53"/>
        <w:numPr>
          <w:ilvl w:val="3"/>
          <w:numId w:val="4"/>
        </w:numPr>
        <w:spacing w:before="156" w:after="156"/>
        <w:rPr>
          <w:rFonts w:ascii="宋体" w:hAnsi="宋体" w:eastAsia="宋体"/>
        </w:rPr>
      </w:pPr>
      <w:r>
        <w:rPr>
          <w:rFonts w:hint="eastAsia" w:ascii="宋体" w:hAnsi="宋体" w:eastAsia="宋体"/>
        </w:rPr>
        <w:t>水：新蒸二次蒸馏水或超纯水。</w:t>
      </w:r>
    </w:p>
    <w:p w14:paraId="528345F6">
      <w:pPr>
        <w:pStyle w:val="53"/>
        <w:numPr>
          <w:ilvl w:val="3"/>
          <w:numId w:val="4"/>
        </w:numPr>
        <w:spacing w:before="156" w:after="156"/>
        <w:rPr>
          <w:rFonts w:ascii="宋体" w:hAnsi="宋体" w:eastAsia="宋体"/>
        </w:rPr>
      </w:pPr>
      <w:r>
        <w:rPr>
          <w:rFonts w:hint="eastAsia" w:ascii="宋体" w:hAnsi="宋体" w:eastAsia="宋体"/>
        </w:rPr>
        <w:t>辛硫磷标样：已知辛硫磷质量分数</w:t>
      </w:r>
      <w:del w:id="32" w:author="作者" w:date="2025-11-14T08:02:05Z">
        <w:bookmarkStart w:id="21" w:name="_Hlk54534189"/>
        <w:r>
          <w:rPr>
            <w:rFonts w:hint="default" w:ascii="宋体" w:hAnsi="宋体" w:eastAsia="宋体"/>
            <w:lang w:val="en-US"/>
          </w:rPr>
          <w:delText>，</w:delText>
        </w:r>
      </w:del>
      <w:del w:id="33" w:author="作者" w:date="2025-11-14T08:02:05Z">
        <w:r>
          <w:rPr>
            <w:rFonts w:hint="default" w:ascii="Times New Roman" w:hAnsi="Times New Roman" w:eastAsia="宋体" w:cs="Times New Roman"/>
            <w:i/>
            <w:iCs/>
            <w:lang w:val="en-US" w:eastAsia="zh-CN"/>
          </w:rPr>
          <w:delText>w</w:delText>
        </w:r>
      </w:del>
      <w:del w:id="34" w:author="作者" w:date="2025-11-14T08:02:05Z">
        <w:r>
          <w:rPr>
            <w:rFonts w:hint="default" w:ascii="宋体" w:hAnsi="宋体" w:eastAsia="宋体"/>
            <w:lang w:val="en-US"/>
          </w:rPr>
          <w:delText>≥</w:delText>
        </w:r>
      </w:del>
      <w:ins w:id="35" w:author="作者" w:date="2025-11-14T08:02:07Z">
        <w:r>
          <w:rPr>
            <w:rFonts w:hint="eastAsia" w:ascii="宋体" w:hAnsi="宋体" w:eastAsia="宋体"/>
            <w:lang w:val="en-US" w:eastAsia="zh-CN"/>
          </w:rPr>
          <w:t>且不低于</w:t>
        </w:r>
      </w:ins>
      <w:r>
        <w:rPr>
          <w:rFonts w:hint="eastAsia" w:ascii="宋体" w:hAnsi="宋体" w:eastAsia="宋体"/>
        </w:rPr>
        <w:t>99.0</w:t>
      </w:r>
      <w:r>
        <w:rPr>
          <w:rFonts w:hint="default" w:ascii="Times New Roman" w:hAnsi="Times New Roman" w:eastAsia="宋体"/>
          <w:rPrChange w:id="36" w:author="作者" w:date="2025-11-14T08:02:12Z">
            <w:rPr>
              <w:rFonts w:hint="eastAsia" w:ascii="宋体" w:hAnsi="宋体" w:eastAsia="宋体"/>
            </w:rPr>
          </w:rPrChange>
        </w:rPr>
        <w:t>%</w:t>
      </w:r>
      <w:bookmarkEnd w:id="21"/>
      <w:r>
        <w:rPr>
          <w:rFonts w:hint="eastAsia" w:ascii="宋体" w:hAnsi="宋体" w:eastAsia="宋体"/>
        </w:rPr>
        <w:t>。</w:t>
      </w:r>
    </w:p>
    <w:p w14:paraId="111FC450">
      <w:pPr>
        <w:pStyle w:val="52"/>
        <w:spacing w:before="156" w:beforeLines="50" w:after="156" w:afterLines="50"/>
        <w:rPr>
          <w:rFonts w:ascii="黑体" w:hAnsi="黑体" w:eastAsia="黑体" w:cs="黑体"/>
        </w:rPr>
      </w:pPr>
      <w:r>
        <w:rPr>
          <w:rFonts w:hint="eastAsia" w:ascii="黑体" w:hAnsi="黑体" w:eastAsia="黑体" w:cs="黑体"/>
        </w:rPr>
        <w:t>仪器</w:t>
      </w:r>
    </w:p>
    <w:p w14:paraId="0ABAF1A7">
      <w:pPr>
        <w:pStyle w:val="53"/>
        <w:numPr>
          <w:ilvl w:val="3"/>
          <w:numId w:val="4"/>
        </w:numPr>
        <w:spacing w:before="156" w:after="156"/>
        <w:rPr>
          <w:rFonts w:ascii="宋体" w:hAnsi="宋体" w:eastAsia="宋体"/>
        </w:rPr>
      </w:pPr>
      <w:r>
        <w:rPr>
          <w:rFonts w:hint="eastAsia" w:ascii="宋体" w:hAnsi="宋体" w:eastAsia="宋体"/>
        </w:rPr>
        <w:t>高效液相色谱仪：具有可变波长紫外检测器。</w:t>
      </w:r>
    </w:p>
    <w:p w14:paraId="40D55D2C">
      <w:pPr>
        <w:pStyle w:val="53"/>
        <w:numPr>
          <w:ilvl w:val="3"/>
          <w:numId w:val="4"/>
        </w:numPr>
        <w:spacing w:before="156" w:after="156"/>
        <w:rPr>
          <w:rFonts w:ascii="宋体" w:hAnsi="宋体" w:eastAsia="宋体"/>
        </w:rPr>
      </w:pPr>
      <w:r>
        <w:rPr>
          <w:rFonts w:hint="eastAsia" w:ascii="宋体" w:hAnsi="宋体" w:eastAsia="宋体"/>
        </w:rPr>
        <w:t xml:space="preserve">色谱柱：150 </w:t>
      </w:r>
      <w:r>
        <w:rPr>
          <w:rFonts w:hint="default" w:ascii="Times New Roman" w:hAnsi="Times New Roman" w:eastAsia="宋体" w:cs="Times New Roman"/>
        </w:rPr>
        <w:t>mm</w:t>
      </w:r>
      <w:r>
        <w:rPr>
          <w:rFonts w:hint="eastAsia" w:ascii="宋体" w:hAnsi="宋体" w:eastAsia="宋体"/>
        </w:rPr>
        <w:t xml:space="preserve">×4.6 </w:t>
      </w:r>
      <w:r>
        <w:rPr>
          <w:rFonts w:hint="eastAsia" w:ascii="Times New Roman" w:hAnsi="Times New Roman" w:eastAsia="宋体" w:cs="Times New Roman"/>
        </w:rPr>
        <w:t>mm</w:t>
      </w:r>
      <w:r>
        <w:rPr>
          <w:rFonts w:ascii="宋体" w:hAnsi="宋体" w:eastAsia="宋体"/>
        </w:rPr>
        <w:t>(</w:t>
      </w:r>
      <w:del w:id="37" w:author="作者" w:date="2025-11-15T23:00:25Z">
        <w:r>
          <w:rPr>
            <w:rFonts w:hint="default" w:ascii="Times New Roman" w:eastAsia="宋体"/>
            <w:lang w:val="en-US"/>
          </w:rPr>
          <w:delText>i</w:delText>
        </w:r>
      </w:del>
      <w:del w:id="38" w:author="作者" w:date="2025-11-15T23:00:25Z">
        <w:r>
          <w:rPr>
            <w:rFonts w:hint="default" w:ascii="宋体" w:hAnsi="宋体" w:eastAsia="宋体"/>
            <w:lang w:val="en-US"/>
          </w:rPr>
          <w:delText>.</w:delText>
        </w:r>
      </w:del>
      <w:del w:id="39" w:author="作者" w:date="2025-11-15T23:00:25Z">
        <w:r>
          <w:rPr>
            <w:rFonts w:hint="default" w:ascii="Times New Roman" w:eastAsia="宋体"/>
            <w:lang w:val="en-US"/>
          </w:rPr>
          <w:delText>d</w:delText>
        </w:r>
      </w:del>
      <w:del w:id="40" w:author="作者" w:date="2025-11-15T23:00:25Z">
        <w:r>
          <w:rPr>
            <w:rFonts w:hint="default" w:ascii="宋体" w:hAnsi="宋体" w:eastAsia="宋体"/>
            <w:lang w:val="en-US"/>
          </w:rPr>
          <w:delText>.</w:delText>
        </w:r>
      </w:del>
      <w:ins w:id="41" w:author="作者" w:date="2025-11-15T23:00:26Z">
        <w:r>
          <w:rPr>
            <w:rFonts w:hint="eastAsia" w:ascii="Times New Roman" w:eastAsia="宋体"/>
            <w:lang w:val="en-US" w:eastAsia="zh-CN"/>
          </w:rPr>
          <w:t>内径</w:t>
        </w:r>
      </w:ins>
      <w:r>
        <w:rPr>
          <w:rFonts w:ascii="宋体" w:hAnsi="宋体" w:eastAsia="宋体"/>
        </w:rPr>
        <w:t>)</w:t>
      </w:r>
      <w:r>
        <w:rPr>
          <w:rFonts w:hint="eastAsia" w:ascii="宋体" w:hAnsi="宋体" w:eastAsia="宋体"/>
        </w:rPr>
        <w:t>不锈钢柱，内装</w:t>
      </w:r>
      <w:r>
        <w:rPr>
          <w:rFonts w:ascii="Times New Roman" w:eastAsia="宋体"/>
        </w:rPr>
        <w:t>C</w:t>
      </w:r>
      <w:r>
        <w:rPr>
          <w:rFonts w:ascii="宋体" w:hAnsi="宋体" w:eastAsia="宋体"/>
          <w:vertAlign w:val="subscript"/>
        </w:rPr>
        <w:t>18</w:t>
      </w:r>
      <w:r>
        <w:rPr>
          <w:rFonts w:hint="eastAsia" w:ascii="宋体" w:hAnsi="宋体" w:eastAsia="宋体"/>
        </w:rPr>
        <w:t xml:space="preserve">、5 </w:t>
      </w:r>
      <w:r>
        <w:rPr>
          <w:rFonts w:hint="default" w:ascii="Times New Roman" w:hAnsi="Times New Roman" w:eastAsia="宋体" w:cs="Times New Roman"/>
        </w:rPr>
        <w:t>μ</w:t>
      </w:r>
      <w:r>
        <w:rPr>
          <w:rFonts w:hint="eastAsia" w:ascii="Times New Roman" w:hAnsi="Times New Roman" w:eastAsia="宋体" w:cs="Times New Roman"/>
        </w:rPr>
        <w:t>m</w:t>
      </w:r>
      <w:r>
        <w:rPr>
          <w:rFonts w:hint="eastAsia" w:ascii="宋体" w:hAnsi="宋体" w:eastAsia="宋体"/>
        </w:rPr>
        <w:t>填充物(或具</w:t>
      </w:r>
      <w:r>
        <w:rPr>
          <w:rFonts w:hint="eastAsia" w:ascii="宋体" w:hAnsi="宋体" w:eastAsia="宋体"/>
          <w:lang w:val="en-US" w:eastAsia="zh-CN"/>
        </w:rPr>
        <w:t>有</w:t>
      </w:r>
      <w:r>
        <w:rPr>
          <w:rFonts w:hint="eastAsia" w:ascii="宋体" w:hAnsi="宋体" w:eastAsia="宋体"/>
        </w:rPr>
        <w:t>同等效果的色谱柱)。</w:t>
      </w:r>
    </w:p>
    <w:p w14:paraId="54644217">
      <w:pPr>
        <w:pStyle w:val="53"/>
        <w:numPr>
          <w:ilvl w:val="3"/>
          <w:numId w:val="4"/>
        </w:numPr>
        <w:spacing w:before="156" w:after="156"/>
        <w:rPr>
          <w:rFonts w:ascii="宋体" w:hAnsi="宋体" w:eastAsia="宋体"/>
        </w:rPr>
      </w:pPr>
      <w:r>
        <w:rPr>
          <w:rFonts w:hint="eastAsia" w:ascii="宋体" w:hAnsi="宋体" w:eastAsia="宋体"/>
        </w:rPr>
        <w:t>超声波清洗器。</w:t>
      </w:r>
    </w:p>
    <w:p w14:paraId="254855C8">
      <w:pPr>
        <w:pStyle w:val="53"/>
        <w:numPr>
          <w:ilvl w:val="3"/>
          <w:numId w:val="4"/>
        </w:numPr>
        <w:spacing w:before="156" w:after="156"/>
      </w:pPr>
      <w:r>
        <w:rPr>
          <w:rFonts w:hint="eastAsia" w:ascii="宋体" w:hAnsi="宋体" w:eastAsia="宋体"/>
        </w:rPr>
        <w:t xml:space="preserve">过滤器：滤膜孔径约0.45 </w:t>
      </w:r>
      <w:r>
        <w:rPr>
          <w:rFonts w:ascii="Times New Roman" w:hAnsi="Times New Roman" w:eastAsia="宋体" w:cs="Times New Roman"/>
        </w:rPr>
        <w:t>μ</w:t>
      </w:r>
      <w:r>
        <w:rPr>
          <w:rFonts w:hint="default" w:ascii="Times New Roman" w:hAnsi="Times New Roman" w:eastAsia="宋体"/>
        </w:rPr>
        <w:t>m</w:t>
      </w:r>
      <w:r>
        <w:rPr>
          <w:rFonts w:hint="eastAsia" w:ascii="宋体" w:hAnsi="宋体" w:eastAsia="宋体"/>
        </w:rPr>
        <w:t>。</w:t>
      </w:r>
    </w:p>
    <w:p w14:paraId="630FA2EF">
      <w:pPr>
        <w:pStyle w:val="52"/>
        <w:spacing w:before="156" w:beforeLines="50" w:after="156" w:afterLines="50"/>
        <w:rPr>
          <w:rFonts w:ascii="黑体" w:hAnsi="黑体" w:eastAsia="黑体" w:cs="黑体"/>
        </w:rPr>
      </w:pPr>
      <w:r>
        <w:rPr>
          <w:rFonts w:hint="eastAsia" w:ascii="黑体" w:hAnsi="黑体" w:eastAsia="黑体" w:cs="黑体"/>
        </w:rPr>
        <w:t>高效液相色谱操作条件</w:t>
      </w:r>
    </w:p>
    <w:p w14:paraId="69EA9D63">
      <w:pPr>
        <w:pStyle w:val="53"/>
        <w:numPr>
          <w:ilvl w:val="3"/>
          <w:numId w:val="4"/>
        </w:numPr>
        <w:spacing w:before="156" w:after="156"/>
        <w:rPr>
          <w:rFonts w:ascii="宋体" w:hAnsi="宋体" w:eastAsia="宋体"/>
        </w:rPr>
      </w:pPr>
      <w:r>
        <w:rPr>
          <w:rFonts w:hint="eastAsia" w:ascii="宋体" w:hAnsi="宋体" w:eastAsia="宋体"/>
        </w:rPr>
        <w:t>流动相：</w:t>
      </w:r>
      <w:r>
        <w:rPr>
          <w:rFonts w:hint="default" w:ascii="Times New Roman" w:hAnsi="Times New Roman" w:eastAsia="宋体" w:cs="Times New Roman"/>
          <w:i/>
          <w:iCs/>
          <w:sz w:val="21"/>
          <w:szCs w:val="21"/>
          <w:lang w:val="en-US" w:eastAsia="zh-CN" w:bidi="ar-SA"/>
        </w:rPr>
        <w:t>ψ</w:t>
      </w:r>
      <w:r>
        <w:rPr>
          <w:rFonts w:hint="eastAsia" w:ascii="宋体" w:hAnsi="宋体" w:eastAsia="宋体"/>
          <w:vertAlign w:val="subscript"/>
        </w:rPr>
        <w:t>（甲醇:水）</w:t>
      </w:r>
      <w:r>
        <w:rPr>
          <w:rFonts w:hint="eastAsia" w:ascii="宋体" w:hAnsi="宋体" w:eastAsia="宋体"/>
        </w:rPr>
        <w:t>=75</w:t>
      </w:r>
      <w:ins w:id="42" w:author="作者" w:date="2025-11-15T23:01:01Z">
        <w:r>
          <w:rPr>
            <w:rFonts w:hint="eastAsia" w:ascii="宋体" w:hAnsi="宋体" w:eastAsia="宋体"/>
            <w:lang w:val="en-US" w:eastAsia="zh-CN"/>
          </w:rPr>
          <w:t xml:space="preserve"> </w:t>
        </w:r>
      </w:ins>
      <w:r>
        <w:rPr>
          <w:rFonts w:hint="eastAsia" w:ascii="宋体" w:hAnsi="宋体" w:eastAsia="宋体"/>
        </w:rPr>
        <w:t>:</w:t>
      </w:r>
      <w:ins w:id="43" w:author="作者" w:date="2025-11-15T23:01:05Z">
        <w:r>
          <w:rPr>
            <w:rFonts w:hint="eastAsia" w:ascii="宋体" w:hAnsi="宋体" w:eastAsia="宋体"/>
            <w:lang w:val="en-US" w:eastAsia="zh-CN"/>
          </w:rPr>
          <w:t xml:space="preserve"> </w:t>
        </w:r>
      </w:ins>
      <w:r>
        <w:rPr>
          <w:rFonts w:hint="eastAsia" w:ascii="宋体" w:hAnsi="宋体" w:eastAsia="宋体"/>
        </w:rPr>
        <w:t>25。</w:t>
      </w:r>
    </w:p>
    <w:p w14:paraId="68A4D4C0">
      <w:pPr>
        <w:pStyle w:val="53"/>
        <w:numPr>
          <w:ilvl w:val="3"/>
          <w:numId w:val="4"/>
        </w:numPr>
        <w:spacing w:before="156" w:after="156"/>
        <w:rPr>
          <w:rFonts w:ascii="宋体" w:hAnsi="宋体" w:eastAsia="宋体"/>
        </w:rPr>
      </w:pPr>
      <w:r>
        <w:rPr>
          <w:rFonts w:hint="eastAsia" w:ascii="宋体" w:hAnsi="宋体" w:eastAsia="宋体"/>
        </w:rPr>
        <w:t xml:space="preserve">流速：1.0 </w:t>
      </w:r>
      <w:r>
        <w:rPr>
          <w:rFonts w:hint="eastAsia" w:ascii="Times New Roman" w:hAnsi="Times New Roman" w:eastAsia="宋体" w:cs="Times New Roman"/>
        </w:rPr>
        <w:t>mL/min</w:t>
      </w:r>
      <w:r>
        <w:rPr>
          <w:rFonts w:hint="eastAsia" w:ascii="宋体" w:hAnsi="宋体" w:eastAsia="宋体"/>
        </w:rPr>
        <w:t>。</w:t>
      </w:r>
    </w:p>
    <w:p w14:paraId="1682B846">
      <w:pPr>
        <w:pStyle w:val="53"/>
        <w:numPr>
          <w:ilvl w:val="3"/>
          <w:numId w:val="4"/>
        </w:numPr>
        <w:spacing w:before="156" w:after="156"/>
        <w:rPr>
          <w:rFonts w:ascii="宋体" w:hAnsi="宋体" w:eastAsia="宋体"/>
        </w:rPr>
      </w:pPr>
      <w:r>
        <w:rPr>
          <w:rFonts w:hint="eastAsia" w:ascii="宋体" w:hAnsi="宋体" w:eastAsia="宋体"/>
        </w:rPr>
        <w:t>柱温：室温(温度变化应不大于2</w:t>
      </w:r>
      <w:ins w:id="44" w:author="作者" w:date="2025-11-15T23:01:20Z">
        <w:r>
          <w:rPr>
            <w:rFonts w:hint="eastAsia" w:ascii="宋体" w:hAnsi="宋体" w:eastAsia="宋体"/>
            <w:lang w:val="en-US" w:eastAsia="zh-CN"/>
          </w:rPr>
          <w:t xml:space="preserve"> </w:t>
        </w:r>
      </w:ins>
      <w:r>
        <w:rPr>
          <w:rFonts w:hint="eastAsia" w:ascii="宋体" w:hAnsi="宋体" w:eastAsia="宋体"/>
        </w:rPr>
        <w:t>℃)。</w:t>
      </w:r>
    </w:p>
    <w:p w14:paraId="2FE405D6">
      <w:pPr>
        <w:pStyle w:val="53"/>
        <w:numPr>
          <w:ilvl w:val="3"/>
          <w:numId w:val="4"/>
        </w:numPr>
        <w:spacing w:before="156" w:after="156"/>
        <w:rPr>
          <w:rFonts w:ascii="宋体" w:hAnsi="宋体" w:eastAsia="宋体"/>
        </w:rPr>
      </w:pPr>
      <w:r>
        <w:rPr>
          <w:rFonts w:hint="eastAsia" w:ascii="宋体" w:hAnsi="宋体" w:eastAsia="宋体"/>
        </w:rPr>
        <w:t xml:space="preserve">检测波长：254 </w:t>
      </w:r>
      <w:r>
        <w:rPr>
          <w:rFonts w:hint="default" w:ascii="Times New Roman" w:hAnsi="Times New Roman" w:eastAsia="宋体"/>
        </w:rPr>
        <w:t>nm</w:t>
      </w:r>
      <w:r>
        <w:rPr>
          <w:rFonts w:hint="eastAsia" w:ascii="宋体" w:hAnsi="宋体" w:eastAsia="宋体"/>
        </w:rPr>
        <w:t>。</w:t>
      </w:r>
    </w:p>
    <w:p w14:paraId="59C0A341">
      <w:pPr>
        <w:pStyle w:val="53"/>
        <w:numPr>
          <w:ilvl w:val="3"/>
          <w:numId w:val="4"/>
        </w:numPr>
        <w:spacing w:before="156" w:after="156"/>
        <w:rPr>
          <w:rFonts w:ascii="宋体" w:hAnsi="宋体" w:eastAsia="宋体"/>
        </w:rPr>
      </w:pPr>
      <w:r>
        <w:rPr>
          <w:rFonts w:hint="eastAsia" w:ascii="宋体" w:hAnsi="宋体" w:eastAsia="宋体"/>
        </w:rPr>
        <w:t xml:space="preserve">进样体积：5 </w:t>
      </w:r>
      <w:r>
        <w:rPr>
          <w:rFonts w:ascii="Times New Roman" w:hAnsi="Times New Roman" w:eastAsia="宋体" w:cs="Times New Roman"/>
        </w:rPr>
        <w:t>μ</w:t>
      </w:r>
      <w:r>
        <w:rPr>
          <w:rFonts w:hint="default" w:ascii="Times New Roman" w:hAnsi="Times New Roman" w:eastAsia="宋体"/>
        </w:rPr>
        <w:t>L</w:t>
      </w:r>
      <w:r>
        <w:rPr>
          <w:rFonts w:hint="eastAsia" w:ascii="宋体" w:hAnsi="宋体" w:eastAsia="宋体"/>
        </w:rPr>
        <w:t>。</w:t>
      </w:r>
    </w:p>
    <w:p w14:paraId="4E43DD83">
      <w:pPr>
        <w:pStyle w:val="53"/>
        <w:numPr>
          <w:ilvl w:val="3"/>
          <w:numId w:val="4"/>
        </w:numPr>
        <w:spacing w:before="156" w:after="156"/>
        <w:rPr>
          <w:rFonts w:ascii="宋体" w:hAnsi="宋体" w:eastAsia="宋体"/>
        </w:rPr>
      </w:pPr>
      <w:r>
        <w:rPr>
          <w:rFonts w:hint="eastAsia" w:ascii="宋体" w:hAnsi="宋体" w:eastAsia="宋体"/>
        </w:rPr>
        <w:t>保留时间：辛硫磷约</w:t>
      </w:r>
      <w:r>
        <w:rPr>
          <w:rFonts w:hint="eastAsia" w:ascii="宋体" w:hAnsi="宋体" w:eastAsia="宋体"/>
          <w:lang w:val="en-US" w:eastAsia="zh-CN"/>
        </w:rPr>
        <w:t>5.2</w:t>
      </w:r>
      <w:r>
        <w:rPr>
          <w:rFonts w:hint="eastAsia" w:ascii="宋体" w:hAnsi="宋体" w:eastAsia="宋体"/>
        </w:rPr>
        <w:t xml:space="preserve"> </w:t>
      </w:r>
      <w:r>
        <w:rPr>
          <w:rFonts w:hint="default" w:ascii="Times New Roman" w:hAnsi="Times New Roman" w:eastAsia="宋体"/>
        </w:rPr>
        <w:t>min</w:t>
      </w:r>
      <w:r>
        <w:rPr>
          <w:rFonts w:hint="eastAsia" w:ascii="宋体" w:hAnsi="宋体" w:eastAsia="宋体"/>
        </w:rPr>
        <w:t>。</w:t>
      </w:r>
    </w:p>
    <w:p w14:paraId="1C95CFD2">
      <w:pPr>
        <w:pStyle w:val="53"/>
        <w:numPr>
          <w:ilvl w:val="3"/>
          <w:numId w:val="4"/>
        </w:numPr>
        <w:spacing w:before="156" w:after="156"/>
        <w:rPr>
          <w:rFonts w:ascii="宋体" w:hAnsi="宋体" w:eastAsia="宋体"/>
        </w:rPr>
      </w:pPr>
      <w:r>
        <w:rPr>
          <w:rFonts w:hint="eastAsia" w:asciiTheme="minorEastAsia" w:hAnsiTheme="minorEastAsia" w:eastAsiaTheme="minorEastAsia"/>
        </w:rPr>
        <w:t>5</w:t>
      </w:r>
      <w:r>
        <w:rPr>
          <w:rFonts w:asciiTheme="minorEastAsia" w:hAnsiTheme="minorEastAsia" w:eastAsiaTheme="minorEastAsia"/>
        </w:rPr>
        <w:t>.5.4.1</w:t>
      </w:r>
      <w:r>
        <w:rPr>
          <w:rFonts w:hint="eastAsia" w:asciiTheme="minorEastAsia" w:hAnsiTheme="minorEastAsia" w:eastAsiaTheme="minorEastAsia"/>
        </w:rPr>
        <w:t>～</w:t>
      </w:r>
      <w:r>
        <w:rPr>
          <w:rFonts w:asciiTheme="minorEastAsia" w:hAnsiTheme="minorEastAsia" w:eastAsiaTheme="minorEastAsia"/>
        </w:rPr>
        <w:t>5.5.4.6</w:t>
      </w:r>
      <w:r>
        <w:rPr>
          <w:rFonts w:hint="eastAsia" w:ascii="宋体" w:hAnsi="宋体" w:eastAsia="宋体" w:cs="宋体"/>
        </w:rPr>
        <w:t>液相色谱操作条件，系典型操作参数。可根据不同仪器特点，对给定的操作参数作适当调整，以期获得最佳效果。典型的</w:t>
      </w:r>
      <w:r>
        <w:rPr>
          <w:rFonts w:hint="eastAsia" w:ascii="宋体" w:hAnsi="宋体" w:eastAsia="宋体"/>
          <w:lang w:val="en-US" w:eastAsia="zh-CN"/>
        </w:rPr>
        <w:t>辛硫磷</w:t>
      </w:r>
      <w:del w:id="45" w:author="作者" w:date="2025-11-15T23:01:47Z">
        <w:r>
          <w:rPr>
            <w:rFonts w:hint="default" w:ascii="宋体" w:hAnsi="宋体" w:eastAsia="宋体" w:cs="宋体"/>
            <w:lang w:val="en-US"/>
          </w:rPr>
          <w:delText>原药</w:delText>
        </w:r>
      </w:del>
      <w:ins w:id="46" w:author="作者" w:date="2025-11-15T23:01:48Z">
        <w:r>
          <w:rPr>
            <w:rFonts w:hint="eastAsia" w:ascii="宋体" w:hAnsi="宋体" w:eastAsia="宋体" w:cs="宋体"/>
            <w:lang w:val="en-US" w:eastAsia="zh-CN"/>
          </w:rPr>
          <w:t>乳油</w:t>
        </w:r>
      </w:ins>
      <w:r>
        <w:rPr>
          <w:rFonts w:hint="eastAsia" w:ascii="宋体" w:hAnsi="宋体" w:eastAsia="宋体" w:cs="宋体"/>
        </w:rPr>
        <w:t>的高效液相色谱图见图</w:t>
      </w:r>
      <w:r>
        <w:rPr>
          <w:rFonts w:hint="eastAsia" w:ascii="宋体" w:hAnsi="宋体" w:eastAsia="宋体" w:cs="宋体"/>
          <w:lang w:val="en-US" w:eastAsia="zh-CN"/>
        </w:rPr>
        <w:t>1</w:t>
      </w:r>
      <w:r>
        <w:rPr>
          <w:rFonts w:hint="eastAsia" w:ascii="宋体" w:hAnsi="宋体" w:eastAsia="宋体" w:cs="宋体"/>
        </w:rPr>
        <w:t>。</w:t>
      </w:r>
    </w:p>
    <w:p w14:paraId="3685A1BD">
      <w:pPr>
        <w:pStyle w:val="23"/>
        <w:ind w:firstLine="0" w:firstLineChars="0"/>
        <w:jc w:val="center"/>
        <w:rPr>
          <w:rFonts w:hint="eastAsia" w:eastAsia="宋体"/>
          <w:sz w:val="18"/>
          <w:lang w:eastAsia="zh-CN"/>
        </w:rPr>
      </w:pPr>
      <w:r>
        <w:rPr>
          <w:rFonts w:hint="eastAsia" w:eastAsia="宋体"/>
          <w:sz w:val="18"/>
          <w:lang w:eastAsia="zh-CN"/>
        </w:rPr>
        <w:drawing>
          <wp:inline distT="0" distB="0" distL="114300" distR="114300">
            <wp:extent cx="4041775" cy="2141220"/>
            <wp:effectExtent l="0" t="0" r="9525" b="5080"/>
            <wp:docPr id="1" name="图片 1" desc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C"/>
                    <pic:cNvPicPr>
                      <a:picLocks noChangeAspect="1"/>
                    </pic:cNvPicPr>
                  </pic:nvPicPr>
                  <pic:blipFill>
                    <a:blip r:embed="rId9"/>
                    <a:stretch>
                      <a:fillRect/>
                    </a:stretch>
                  </pic:blipFill>
                  <pic:spPr>
                    <a:xfrm>
                      <a:off x="0" y="0"/>
                      <a:ext cx="4041775" cy="2141220"/>
                    </a:xfrm>
                    <a:prstGeom prst="rect">
                      <a:avLst/>
                    </a:prstGeom>
                  </pic:spPr>
                </pic:pic>
              </a:graphicData>
            </a:graphic>
          </wp:inline>
        </w:drawing>
      </w:r>
    </w:p>
    <w:p w14:paraId="0751DCA0">
      <w:pPr>
        <w:pStyle w:val="23"/>
        <w:ind w:firstLine="360"/>
        <w:jc w:val="left"/>
        <w:rPr>
          <w:sz w:val="18"/>
          <w:szCs w:val="18"/>
        </w:rPr>
      </w:pPr>
      <w:r>
        <w:rPr>
          <w:rFonts w:hint="eastAsia"/>
          <w:sz w:val="18"/>
          <w:szCs w:val="18"/>
        </w:rPr>
        <w:t>标引序号说明：</w:t>
      </w:r>
    </w:p>
    <w:p w14:paraId="6A89A091">
      <w:pPr>
        <w:pStyle w:val="23"/>
        <w:ind w:firstLine="360"/>
        <w:jc w:val="left"/>
        <w:rPr>
          <w:sz w:val="18"/>
          <w:szCs w:val="18"/>
        </w:rPr>
      </w:pPr>
      <w:r>
        <w:rPr>
          <w:sz w:val="18"/>
          <w:szCs w:val="18"/>
        </w:rPr>
        <w:t>1</w:t>
      </w:r>
      <w:r>
        <w:rPr>
          <w:rFonts w:hint="eastAsia"/>
          <w:sz w:val="18"/>
          <w:szCs w:val="18"/>
        </w:rPr>
        <w:t>－辛硫磷。</w:t>
      </w:r>
    </w:p>
    <w:p w14:paraId="3CE1CE97">
      <w:pPr>
        <w:pStyle w:val="128"/>
        <w:spacing w:before="156" w:after="156"/>
      </w:pPr>
      <w:r>
        <w:rPr>
          <w:rFonts w:hint="eastAsia"/>
        </w:rPr>
        <w:t>典型的辛硫磷乳油的高效液相色谱图</w:t>
      </w:r>
    </w:p>
    <w:p w14:paraId="3DBF509F">
      <w:pPr>
        <w:pStyle w:val="52"/>
        <w:spacing w:before="156" w:beforeLines="50" w:after="156" w:afterLines="50"/>
        <w:rPr>
          <w:rFonts w:ascii="黑体" w:hAnsi="黑体" w:eastAsia="黑体" w:cs="黑体"/>
        </w:rPr>
      </w:pPr>
      <w:r>
        <w:rPr>
          <w:rFonts w:hint="eastAsia" w:ascii="黑体" w:hAnsi="黑体" w:eastAsia="黑体" w:cs="黑体"/>
        </w:rPr>
        <w:t>测定步骤</w:t>
      </w:r>
    </w:p>
    <w:p w14:paraId="6F84AE76">
      <w:pPr>
        <w:pStyle w:val="84"/>
        <w:numPr>
          <w:ilvl w:val="3"/>
          <w:numId w:val="19"/>
        </w:numPr>
        <w:spacing w:before="156" w:after="156"/>
      </w:pPr>
      <w:r>
        <w:rPr>
          <w:rFonts w:hint="eastAsia"/>
        </w:rPr>
        <w:t>标样溶液的制备</w:t>
      </w:r>
    </w:p>
    <w:p w14:paraId="5025E8BE">
      <w:pPr>
        <w:pStyle w:val="23"/>
      </w:pPr>
      <w:r>
        <w:rPr>
          <w:rFonts w:hint="eastAsia"/>
        </w:rPr>
        <w:t xml:space="preserve">称取0.05 </w:t>
      </w:r>
      <w:r>
        <w:rPr>
          <w:rFonts w:hint="default" w:ascii="Times New Roman"/>
        </w:rPr>
        <w:t>g</w:t>
      </w:r>
      <w:r>
        <w:rPr>
          <w:rFonts w:hint="eastAsia"/>
        </w:rPr>
        <w:t xml:space="preserve">（精确至0.000 1 </w:t>
      </w:r>
      <w:r>
        <w:rPr>
          <w:rFonts w:hint="default" w:ascii="Times New Roman"/>
        </w:rPr>
        <w:t>g</w:t>
      </w:r>
      <w:r>
        <w:rPr>
          <w:rFonts w:hint="eastAsia"/>
        </w:rPr>
        <w:t>）</w:t>
      </w:r>
      <w:r>
        <w:rPr>
          <w:rFonts w:hint="eastAsia"/>
          <w:lang w:val="en-US" w:eastAsia="zh-CN"/>
        </w:rPr>
        <w:t>辛硫磷</w:t>
      </w:r>
      <w:r>
        <w:rPr>
          <w:rFonts w:hint="eastAsia"/>
        </w:rPr>
        <w:t xml:space="preserve">标样，置于100 </w:t>
      </w:r>
      <w:r>
        <w:rPr>
          <w:rFonts w:hint="default" w:ascii="Times New Roman"/>
        </w:rPr>
        <w:t>mL</w:t>
      </w:r>
      <w:r>
        <w:rPr>
          <w:rFonts w:hint="eastAsia"/>
        </w:rPr>
        <w:t xml:space="preserve">容量瓶中，加入40 </w:t>
      </w:r>
      <w:r>
        <w:rPr>
          <w:rFonts w:hint="default" w:ascii="Times New Roman"/>
        </w:rPr>
        <w:t>mL</w:t>
      </w:r>
      <w:r>
        <w:rPr>
          <w:rFonts w:hint="eastAsia"/>
          <w:lang w:val="en-US" w:eastAsia="zh-CN"/>
        </w:rPr>
        <w:t>甲醇</w:t>
      </w:r>
      <w:r>
        <w:rPr>
          <w:rFonts w:hint="eastAsia"/>
        </w:rPr>
        <w:t xml:space="preserve">，超声波振荡5 </w:t>
      </w:r>
      <w:r>
        <w:rPr>
          <w:rFonts w:hint="default" w:ascii="Times New Roman"/>
        </w:rPr>
        <w:t>min</w:t>
      </w:r>
      <w:r>
        <w:rPr>
          <w:rFonts w:hint="eastAsia"/>
        </w:rPr>
        <w:t>溶解，冷却至室温，用</w:t>
      </w:r>
      <w:r>
        <w:rPr>
          <w:rFonts w:hint="eastAsia"/>
          <w:lang w:val="en-US" w:eastAsia="zh-CN"/>
        </w:rPr>
        <w:t>甲醇</w:t>
      </w:r>
      <w:r>
        <w:rPr>
          <w:rFonts w:hint="eastAsia"/>
        </w:rPr>
        <w:t>稀释至刻度，摇匀。</w:t>
      </w:r>
    </w:p>
    <w:p w14:paraId="595E8EDF">
      <w:pPr>
        <w:pStyle w:val="84"/>
        <w:numPr>
          <w:ilvl w:val="3"/>
          <w:numId w:val="19"/>
        </w:numPr>
        <w:spacing w:before="156" w:after="156"/>
      </w:pPr>
      <w:r>
        <w:rPr>
          <w:rFonts w:hint="eastAsia"/>
        </w:rPr>
        <w:t>试样溶液的制备</w:t>
      </w:r>
    </w:p>
    <w:p w14:paraId="1B9BF6A7">
      <w:pPr>
        <w:pStyle w:val="23"/>
      </w:pPr>
      <w:r>
        <w:rPr>
          <w:rFonts w:hint="eastAsia"/>
        </w:rPr>
        <w:t xml:space="preserve">称取含0.05 </w:t>
      </w:r>
      <w:r>
        <w:rPr>
          <w:rFonts w:hint="default" w:ascii="Times New Roman"/>
        </w:rPr>
        <w:t>g</w:t>
      </w:r>
      <w:r>
        <w:rPr>
          <w:rFonts w:hint="eastAsia"/>
        </w:rPr>
        <w:t xml:space="preserve">（精确至0.000 1 </w:t>
      </w:r>
      <w:r>
        <w:rPr>
          <w:rFonts w:hint="default" w:ascii="Times New Roman"/>
        </w:rPr>
        <w:t>g</w:t>
      </w:r>
      <w:r>
        <w:rPr>
          <w:rFonts w:hint="eastAsia"/>
        </w:rPr>
        <w:t>）</w:t>
      </w:r>
      <w:r>
        <w:rPr>
          <w:rFonts w:hint="eastAsia"/>
          <w:lang w:val="en-US" w:eastAsia="zh-CN"/>
        </w:rPr>
        <w:t>辛硫磷</w:t>
      </w:r>
      <w:r>
        <w:rPr>
          <w:rFonts w:hint="eastAsia"/>
        </w:rPr>
        <w:t xml:space="preserve">的试样，置于100 </w:t>
      </w:r>
      <w:r>
        <w:rPr>
          <w:rFonts w:hint="default" w:ascii="Times New Roman"/>
        </w:rPr>
        <w:t>mL</w:t>
      </w:r>
      <w:r>
        <w:rPr>
          <w:rFonts w:hint="eastAsia"/>
        </w:rPr>
        <w:t xml:space="preserve">容量瓶中，加入40 </w:t>
      </w:r>
      <w:r>
        <w:rPr>
          <w:rFonts w:hint="default" w:ascii="Times New Roman"/>
        </w:rPr>
        <w:t>mL</w:t>
      </w:r>
      <w:r>
        <w:rPr>
          <w:rFonts w:hint="eastAsia"/>
          <w:lang w:val="en-US" w:eastAsia="zh-CN"/>
        </w:rPr>
        <w:t>甲醇</w:t>
      </w:r>
      <w:r>
        <w:rPr>
          <w:rFonts w:hint="eastAsia"/>
        </w:rPr>
        <w:t xml:space="preserve">，超声波振荡5 </w:t>
      </w:r>
      <w:r>
        <w:rPr>
          <w:rFonts w:hint="default" w:ascii="Times New Roman"/>
        </w:rPr>
        <w:t>min</w:t>
      </w:r>
      <w:r>
        <w:rPr>
          <w:rFonts w:hint="eastAsia"/>
        </w:rPr>
        <w:t>溶解，冷却至室温，用</w:t>
      </w:r>
      <w:r>
        <w:rPr>
          <w:rFonts w:hint="eastAsia"/>
          <w:lang w:val="en-US" w:eastAsia="zh-CN"/>
        </w:rPr>
        <w:t>甲醇</w:t>
      </w:r>
      <w:r>
        <w:rPr>
          <w:rFonts w:hint="eastAsia"/>
        </w:rPr>
        <w:t>稀释至刻度，摇匀，过滤。</w:t>
      </w:r>
    </w:p>
    <w:p w14:paraId="49521EE3">
      <w:pPr>
        <w:pStyle w:val="84"/>
        <w:numPr>
          <w:ilvl w:val="3"/>
          <w:numId w:val="19"/>
        </w:numPr>
        <w:spacing w:before="156" w:after="156"/>
      </w:pPr>
      <w:r>
        <w:rPr>
          <w:rFonts w:hint="eastAsia"/>
        </w:rPr>
        <w:t>测定</w:t>
      </w:r>
    </w:p>
    <w:p w14:paraId="100272F5">
      <w:pPr>
        <w:pStyle w:val="23"/>
      </w:pPr>
      <w:r>
        <w:rPr>
          <w:rFonts w:hint="eastAsia"/>
        </w:rPr>
        <w:t>在5.5.4操作条件下，待仪器稳定后，连续注入数针标样溶液，直至相邻两针</w:t>
      </w:r>
      <w:r>
        <w:rPr>
          <w:rFonts w:hint="eastAsia"/>
          <w:lang w:val="en-US" w:eastAsia="zh-CN"/>
        </w:rPr>
        <w:t>辛硫磷</w:t>
      </w:r>
      <w:r>
        <w:rPr>
          <w:rFonts w:hint="eastAsia"/>
        </w:rPr>
        <w:t>峰面积的相对变化小于1.2％后，按照标样溶液、试样溶液、试样溶液、标样溶液的顺序进行测定。</w:t>
      </w:r>
    </w:p>
    <w:p w14:paraId="04790D17">
      <w:pPr>
        <w:pStyle w:val="52"/>
        <w:spacing w:before="156" w:beforeLines="50" w:after="156" w:afterLines="50"/>
        <w:rPr>
          <w:rFonts w:ascii="黑体" w:hAnsi="黑体" w:eastAsia="黑体" w:cs="黑体"/>
        </w:rPr>
      </w:pPr>
      <w:r>
        <w:rPr>
          <w:rFonts w:hint="eastAsia" w:ascii="黑体" w:hAnsi="黑体" w:eastAsia="黑体" w:cs="黑体"/>
        </w:rPr>
        <w:t>计算</w:t>
      </w:r>
    </w:p>
    <w:p w14:paraId="32F7CEA6">
      <w:pPr>
        <w:pStyle w:val="23"/>
      </w:pPr>
      <w:r>
        <w:rPr>
          <w:rFonts w:hint="eastAsia" w:ascii="Times New Roman"/>
          <w:szCs w:val="21"/>
        </w:rPr>
        <w:t>将测得的两针试样溶液以及试样前后两针标样溶液中</w:t>
      </w:r>
      <w:r>
        <w:rPr>
          <w:rFonts w:hint="eastAsia" w:ascii="Times New Roman"/>
          <w:szCs w:val="21"/>
          <w:lang w:val="en-US" w:eastAsia="zh-CN"/>
        </w:rPr>
        <w:t>辛硫磷</w:t>
      </w:r>
      <w:r>
        <w:rPr>
          <w:rFonts w:hint="eastAsia" w:ascii="Times New Roman"/>
          <w:szCs w:val="21"/>
        </w:rPr>
        <w:t>的峰面积分别进行平均。</w:t>
      </w:r>
      <w:r>
        <w:rPr>
          <w:rFonts w:hint="eastAsia"/>
        </w:rPr>
        <w:t>试样中辛硫磷的质量分数按公式</w:t>
      </w:r>
      <w:r>
        <w:t>(1)</w:t>
      </w:r>
      <w:r>
        <w:rPr>
          <w:rFonts w:hint="eastAsia"/>
        </w:rPr>
        <w:t>计算，质量浓度按公式</w:t>
      </w:r>
      <w:r>
        <w:t>(</w:t>
      </w:r>
      <w:r>
        <w:rPr>
          <w:rFonts w:hint="eastAsia"/>
        </w:rPr>
        <w:t>2</w:t>
      </w:r>
      <w:r>
        <w:t>)</w:t>
      </w:r>
      <w:r>
        <w:rPr>
          <w:rFonts w:hint="eastAsia"/>
        </w:rPr>
        <w:t>计算：</w:t>
      </w:r>
    </w:p>
    <w:p w14:paraId="67BF7EFC">
      <w:pPr>
        <w:spacing w:line="360" w:lineRule="auto"/>
        <w:ind w:firstLine="540"/>
        <w:jc w:val="right"/>
        <w:rPr>
          <w:rFonts w:ascii="宋体" w:hAnsi="宋体"/>
        </w:rPr>
      </w:pPr>
      <w:r>
        <w:rPr>
          <w:rFonts w:hint="eastAsia"/>
          <w:position w:val="-30"/>
        </w:rPr>
        <w:object>
          <v:shape id="_x0000_i1025" o:spt="75" type="#_x0000_t75" style="height:34pt;width:80.45pt;" o:ole="t" filled="f" o:preferrelative="t" stroked="f" coordsize="21600,21600">
            <v:path/>
            <v:fill on="f"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宋体" w:hAnsi="宋体"/>
        </w:rPr>
        <w:t>……………………………………………（1）</w:t>
      </w:r>
    </w:p>
    <w:p w14:paraId="38776ABB">
      <w:pPr>
        <w:pStyle w:val="23"/>
        <w:jc w:val="right"/>
        <w:rPr>
          <w:rFonts w:ascii="Times New Roman"/>
          <w:lang w:bidi="ar"/>
        </w:rPr>
      </w:pPr>
      <w:r>
        <w:rPr>
          <w:position w:val="-10"/>
        </w:rPr>
        <w:object>
          <v:shape id="_x0000_i1026" o:spt="75" type="#_x0000_t75" style="height:17.35pt;width:76pt;" o:ole="t" filled="f" o:preferrelative="t" stroked="f" coordsize="21600,21600">
            <v:path/>
            <v:fill on="f" focussize="0,0"/>
            <v:stroke on="f"/>
            <v:imagedata r:id="rId13" o:title=""/>
            <o:lock v:ext="edit" aspectratio="t"/>
            <w10:wrap type="none"/>
            <w10:anchorlock/>
          </v:shape>
          <o:OLEObject Type="Embed" ProgID="Equation.3" ShapeID="_x0000_i1026" DrawAspect="Content" ObjectID="_1468075726" r:id="rId12">
            <o:LockedField>false</o:LockedField>
          </o:OLEObject>
        </w:object>
      </w:r>
      <w:r>
        <w:rPr>
          <w:rFonts w:hint="eastAsia" w:hAnsi="宋体"/>
        </w:rPr>
        <w:t>……………………………………………（2）</w:t>
      </w:r>
    </w:p>
    <w:p w14:paraId="584651F6">
      <w:pPr>
        <w:spacing w:line="360" w:lineRule="auto"/>
        <w:ind w:firstLine="540"/>
        <w:jc w:val="right"/>
        <w:rPr>
          <w:rFonts w:ascii="宋体" w:hAnsi="宋体"/>
        </w:rPr>
      </w:pPr>
    </w:p>
    <w:p w14:paraId="1CC335E4">
      <w:pPr>
        <w:pStyle w:val="23"/>
      </w:pPr>
      <w:r>
        <mc:AlternateContent>
          <mc:Choice Requires="wps">
            <w:drawing>
              <wp:anchor distT="0" distB="0" distL="114300" distR="114300" simplePos="0" relativeHeight="251665408" behindDoc="0" locked="0" layoutInCell="0" allowOverlap="1">
                <wp:simplePos x="0" y="0"/>
                <wp:positionH relativeFrom="column">
                  <wp:posOffset>400050</wp:posOffset>
                </wp:positionH>
                <wp:positionV relativeFrom="paragraph">
                  <wp:posOffset>46355</wp:posOffset>
                </wp:positionV>
                <wp:extent cx="635"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5408;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EoKwC3iAQAAt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p>
    <w:p w14:paraId="07F73869">
      <w:pPr>
        <w:pStyle w:val="23"/>
        <w:rPr>
          <w:rFonts w:hAnsi="宋体" w:cs="宋体"/>
        </w:rPr>
      </w:pPr>
      <w:r>
        <w:rPr>
          <w:rFonts w:hint="eastAsia" w:ascii="Times New Roman" w:cs="Times New Roman"/>
          <w:i/>
          <w:iCs/>
          <w:lang w:val="en-US" w:eastAsia="zh-CN"/>
        </w:rPr>
        <w:t>w</w:t>
      </w:r>
      <w:r>
        <w:rPr>
          <w:rFonts w:hint="default" w:ascii="Times New Roman" w:hAnsi="Times New Roman" w:cs="Times New Roman"/>
          <w:vertAlign w:val="subscript"/>
        </w:rPr>
        <w:t>1</w:t>
      </w:r>
      <w:r>
        <w:rPr>
          <w:rFonts w:hint="eastAsia" w:hAnsi="宋体" w:cs="宋体"/>
          <w:spacing w:val="-60"/>
        </w:rPr>
        <w:t>—</w:t>
      </w:r>
      <w:r>
        <w:rPr>
          <w:rFonts w:hint="eastAsia" w:hAnsi="宋体" w:cs="宋体"/>
        </w:rPr>
        <w:t>—</w:t>
      </w:r>
      <w:r>
        <w:rPr>
          <w:rFonts w:hint="eastAsia" w:ascii="Times New Roman"/>
        </w:rPr>
        <w:t>试样中</w:t>
      </w:r>
      <w:r>
        <w:rPr>
          <w:rFonts w:hint="eastAsia" w:hAnsi="宋体"/>
          <w:lang w:val="en-US" w:eastAsia="zh-CN"/>
        </w:rPr>
        <w:t>辛硫磷</w:t>
      </w:r>
      <w:r>
        <w:rPr>
          <w:rFonts w:ascii="Times New Roman"/>
        </w:rPr>
        <w:t>的质量分数，％；</w:t>
      </w:r>
    </w:p>
    <w:p w14:paraId="323BB9AF">
      <w:pPr>
        <w:pStyle w:val="23"/>
        <w:rPr>
          <w:rFonts w:hAnsi="宋体" w:cs="宋体"/>
        </w:rPr>
      </w:pPr>
      <w:r>
        <w:rPr>
          <w:rFonts w:hint="default" w:ascii="Times New Roman" w:hAnsi="Times New Roman" w:cs="Times New Roman"/>
          <w:i/>
        </w:rPr>
        <w:t>A</w:t>
      </w:r>
      <w:r>
        <w:rPr>
          <w:rFonts w:hint="default" w:ascii="Times New Roman" w:hAnsi="Times New Roman" w:cs="Times New Roman"/>
          <w:vertAlign w:val="subscript"/>
        </w:rPr>
        <w:t>2</w:t>
      </w:r>
      <w:r>
        <w:rPr>
          <w:rFonts w:hint="eastAsia" w:hAnsi="宋体" w:cs="宋体"/>
          <w:spacing w:val="-60"/>
        </w:rPr>
        <w:t>—</w:t>
      </w:r>
      <w:r>
        <w:rPr>
          <w:rFonts w:hint="eastAsia" w:hAnsi="宋体" w:cs="宋体"/>
        </w:rPr>
        <w:t>—</w:t>
      </w:r>
      <w:r>
        <w:rPr>
          <w:rFonts w:ascii="Times New Roman"/>
        </w:rPr>
        <w:t>试样溶液中</w:t>
      </w:r>
      <w:r>
        <w:rPr>
          <w:rFonts w:hint="eastAsia" w:hAnsi="宋体"/>
          <w:lang w:val="en-US" w:eastAsia="zh-CN"/>
        </w:rPr>
        <w:t>辛硫磷</w:t>
      </w:r>
      <w:r>
        <w:rPr>
          <w:rFonts w:ascii="Times New Roman"/>
          <w:szCs w:val="21"/>
        </w:rPr>
        <w:t>峰面积的平均值</w:t>
      </w:r>
      <w:r>
        <w:rPr>
          <w:rFonts w:hint="eastAsia" w:hAnsi="宋体" w:cs="宋体"/>
        </w:rPr>
        <w:t>；</w:t>
      </w:r>
    </w:p>
    <w:p w14:paraId="384F487D">
      <w:pPr>
        <w:pStyle w:val="23"/>
        <w:rPr>
          <w:rFonts w:hAnsi="宋体" w:cs="宋体"/>
          <w:i/>
        </w:rPr>
      </w:pPr>
      <w:r>
        <w:rPr>
          <w:rFonts w:hint="default" w:ascii="Times New Roman" w:hAnsi="Times New Roman" w:cs="Times New Roman"/>
          <w:i/>
        </w:rPr>
        <w:t>m</w:t>
      </w:r>
      <w:r>
        <w:rPr>
          <w:rFonts w:hint="default" w:ascii="Times New Roman" w:hAnsi="Times New Roman" w:cs="Times New Roman"/>
          <w:vertAlign w:val="subscript"/>
        </w:rPr>
        <w:t>1</w:t>
      </w:r>
      <w:r>
        <w:rPr>
          <w:rFonts w:hint="eastAsia" w:hAnsi="宋体" w:cs="宋体"/>
          <w:spacing w:val="-60"/>
        </w:rPr>
        <w:t>—</w:t>
      </w:r>
      <w:r>
        <w:rPr>
          <w:rFonts w:hint="eastAsia" w:hAnsi="宋体" w:cs="宋体"/>
        </w:rPr>
        <w:t>—</w:t>
      </w:r>
      <w:r>
        <w:rPr>
          <w:rFonts w:ascii="Times New Roman"/>
        </w:rPr>
        <w:t>标样的质量</w:t>
      </w:r>
      <w:r>
        <w:rPr>
          <w:rFonts w:hint="eastAsia" w:ascii="Times New Roman"/>
        </w:rPr>
        <w:t>的数值</w:t>
      </w:r>
      <w:r>
        <w:rPr>
          <w:rFonts w:ascii="Times New Roman"/>
        </w:rPr>
        <w:t>，单位为克（g）</w:t>
      </w:r>
      <w:r>
        <w:rPr>
          <w:rFonts w:hint="eastAsia" w:hAnsi="宋体" w:cs="宋体"/>
        </w:rPr>
        <w:t>；</w:t>
      </w:r>
    </w:p>
    <w:p w14:paraId="549CBC0D">
      <w:pPr>
        <w:pStyle w:val="23"/>
        <w:rPr>
          <w:rFonts w:hAnsi="宋体" w:cs="宋体"/>
          <w:i/>
        </w:rPr>
      </w:pPr>
      <w:r>
        <w:rPr>
          <w:rFonts w:hint="default" w:ascii="Times New Roman" w:hAnsi="Times New Roman" w:eastAsia="宋体" w:cs="Times New Roman"/>
          <w:i/>
          <w:iCs/>
          <w:lang w:val="en-US" w:eastAsia="zh-CN"/>
        </w:rPr>
        <w:t>w</w:t>
      </w:r>
      <w:r>
        <w:rPr>
          <w:rFonts w:hint="eastAsia" w:hAnsi="宋体" w:cs="宋体"/>
          <w:spacing w:val="-60"/>
        </w:rPr>
        <w:t>—</w:t>
      </w:r>
      <w:r>
        <w:rPr>
          <w:rFonts w:hint="eastAsia" w:hAnsi="宋体" w:cs="宋体"/>
        </w:rPr>
        <w:t>—</w:t>
      </w:r>
      <w:r>
        <w:rPr>
          <w:rFonts w:ascii="Times New Roman"/>
        </w:rPr>
        <w:t>标样中</w:t>
      </w:r>
      <w:r>
        <w:rPr>
          <w:rFonts w:hint="eastAsia" w:hAnsi="宋体"/>
          <w:lang w:val="en-US" w:eastAsia="zh-CN"/>
        </w:rPr>
        <w:t>辛硫磷</w:t>
      </w:r>
      <w:r>
        <w:rPr>
          <w:rFonts w:ascii="Times New Roman"/>
        </w:rPr>
        <w:t>的质量分数，％</w:t>
      </w:r>
      <w:r>
        <w:rPr>
          <w:rFonts w:hint="eastAsia" w:hAnsi="宋体" w:cs="宋体"/>
        </w:rPr>
        <w:t>；</w:t>
      </w:r>
    </w:p>
    <w:p w14:paraId="1BE713FE">
      <w:pPr>
        <w:pStyle w:val="23"/>
        <w:rPr>
          <w:rFonts w:hAnsi="宋体" w:cs="宋体"/>
        </w:rPr>
      </w:pPr>
      <w:r>
        <w:rPr>
          <w:rFonts w:hint="default" w:ascii="Times New Roman" w:hAnsi="Times New Roman" w:cs="Times New Roman"/>
          <w:i/>
        </w:rPr>
        <w:t>A</w:t>
      </w:r>
      <w:r>
        <w:rPr>
          <w:rFonts w:hint="default" w:ascii="Times New Roman" w:hAnsi="Times New Roman" w:cs="Times New Roman"/>
          <w:iCs/>
          <w:vertAlign w:val="subscript"/>
        </w:rPr>
        <w:t>1</w:t>
      </w:r>
      <w:r>
        <w:rPr>
          <w:rFonts w:hint="eastAsia" w:hAnsi="宋体" w:cs="宋体"/>
          <w:spacing w:val="-60"/>
        </w:rPr>
        <w:t>—</w:t>
      </w:r>
      <w:r>
        <w:rPr>
          <w:rFonts w:hint="eastAsia" w:hAnsi="宋体" w:cs="宋体"/>
        </w:rPr>
        <w:t>—</w:t>
      </w:r>
      <w:r>
        <w:rPr>
          <w:rFonts w:ascii="Times New Roman"/>
        </w:rPr>
        <w:t>标样溶液中</w:t>
      </w:r>
      <w:r>
        <w:rPr>
          <w:rFonts w:hint="eastAsia" w:hAnsi="宋体"/>
          <w:lang w:val="en-US" w:eastAsia="zh-CN"/>
        </w:rPr>
        <w:t>辛硫磷</w:t>
      </w:r>
      <w:r>
        <w:rPr>
          <w:rFonts w:ascii="Times New Roman"/>
          <w:szCs w:val="21"/>
        </w:rPr>
        <w:t>峰面积的平均值</w:t>
      </w:r>
      <w:r>
        <w:rPr>
          <w:rFonts w:hint="eastAsia" w:hAnsi="宋体" w:cs="宋体"/>
        </w:rPr>
        <w:t>；</w:t>
      </w:r>
    </w:p>
    <w:p w14:paraId="0AF6C5E0">
      <w:pPr>
        <w:pStyle w:val="23"/>
        <w:rPr>
          <w:rFonts w:hAnsi="宋体"/>
        </w:rPr>
      </w:pPr>
      <w:r>
        <w:rPr>
          <w:rFonts w:hint="default" w:ascii="Times New Roman" w:hAnsi="Times New Roman" w:cs="Times New Roman"/>
          <w:i/>
        </w:rPr>
        <w:t>m</w:t>
      </w:r>
      <w:r>
        <w:rPr>
          <w:rFonts w:hint="default" w:ascii="Times New Roman" w:hAnsi="Times New Roman" w:cs="Times New Roman"/>
          <w:vertAlign w:val="subscript"/>
        </w:rPr>
        <w:t>2</w:t>
      </w:r>
      <w:r>
        <w:rPr>
          <w:rFonts w:hint="eastAsia" w:hAnsi="宋体" w:cs="宋体"/>
          <w:spacing w:val="-60"/>
        </w:rPr>
        <w:t>—</w:t>
      </w:r>
      <w:r>
        <w:rPr>
          <w:rFonts w:hint="eastAsia" w:hAnsi="宋体" w:cs="宋体"/>
        </w:rPr>
        <w:t>—</w:t>
      </w:r>
      <w:r>
        <w:rPr>
          <w:rFonts w:hAnsi="宋体"/>
        </w:rPr>
        <w:t>试样的质量</w:t>
      </w:r>
      <w:r>
        <w:rPr>
          <w:rFonts w:hint="eastAsia" w:hAnsi="宋体"/>
        </w:rPr>
        <w:t>的数值</w:t>
      </w:r>
      <w:r>
        <w:rPr>
          <w:rFonts w:hAnsi="宋体"/>
        </w:rPr>
        <w:t>，单位为克</w:t>
      </w:r>
      <w:r>
        <w:rPr>
          <w:rFonts w:ascii="Times New Roman"/>
        </w:rPr>
        <w:t>（g）</w:t>
      </w:r>
      <w:r>
        <w:rPr>
          <w:rFonts w:hint="eastAsia" w:hAnsi="宋体"/>
        </w:rPr>
        <w:t>；</w:t>
      </w:r>
    </w:p>
    <w:p w14:paraId="3811EA9B">
      <w:pPr>
        <w:pStyle w:val="31"/>
        <w:widowControl/>
        <w:tabs>
          <w:tab w:val="center" w:pos="4201"/>
          <w:tab w:val="right" w:leader="dot" w:pos="9298"/>
        </w:tabs>
        <w:autoSpaceDE w:val="0"/>
        <w:autoSpaceDN w:val="0"/>
        <w:ind w:firstLine="420" w:firstLineChars="200"/>
      </w:pPr>
      <w:r>
        <w:rPr>
          <w:rFonts w:hint="default" w:ascii="Times New Roman"/>
          <w:i/>
          <w:kern w:val="0"/>
          <w:sz w:val="21"/>
          <w:szCs w:val="20"/>
          <w:lang w:bidi="ar"/>
        </w:rPr>
        <w:t>ρ</w:t>
      </w:r>
      <w:r>
        <w:rPr>
          <w:rFonts w:hint="default" w:ascii="Times New Roman"/>
          <w:kern w:val="0"/>
          <w:sz w:val="21"/>
          <w:szCs w:val="20"/>
          <w:vertAlign w:val="subscript"/>
          <w:lang w:bidi="ar"/>
        </w:rPr>
        <w:t>1</w:t>
      </w:r>
      <w:r>
        <w:rPr>
          <w:spacing w:val="-60"/>
        </w:rPr>
        <w:t>—</w:t>
      </w:r>
      <w:r>
        <w:t>—</w:t>
      </w:r>
      <w:r>
        <w:rPr>
          <w:rFonts w:hint="eastAsia" w:ascii="宋体"/>
          <w:kern w:val="0"/>
          <w:sz w:val="21"/>
          <w:szCs w:val="20"/>
          <w:lang w:bidi="ar"/>
        </w:rPr>
        <w:t xml:space="preserve">20 </w:t>
      </w:r>
      <w:r>
        <w:rPr>
          <w:rFonts w:hint="eastAsia" w:ascii="Times New Roman" w:hAnsi="Times New Roman" w:eastAsia="宋体" w:cs="Times New Roman"/>
          <w:kern w:val="2"/>
          <w:sz w:val="21"/>
          <w:szCs w:val="21"/>
          <w:lang w:bidi="ar-SA"/>
        </w:rPr>
        <w:t>℃</w:t>
      </w:r>
      <w:r>
        <w:rPr>
          <w:rFonts w:hint="eastAsia" w:ascii="宋体"/>
          <w:kern w:val="0"/>
          <w:sz w:val="21"/>
          <w:szCs w:val="20"/>
          <w:lang w:bidi="ar"/>
        </w:rPr>
        <w:t>时试样中</w:t>
      </w:r>
      <w:r>
        <w:rPr>
          <w:rFonts w:hint="eastAsia" w:ascii="宋体"/>
          <w:kern w:val="0"/>
          <w:sz w:val="21"/>
          <w:szCs w:val="20"/>
          <w:lang w:val="en-US" w:eastAsia="zh-CN" w:bidi="ar"/>
        </w:rPr>
        <w:t>辛硫磷</w:t>
      </w:r>
      <w:r>
        <w:rPr>
          <w:rFonts w:hint="eastAsia" w:ascii="宋体"/>
          <w:kern w:val="0"/>
          <w:sz w:val="21"/>
          <w:szCs w:val="21"/>
          <w:lang w:bidi="ar"/>
        </w:rPr>
        <w:t>质量浓度的数值</w:t>
      </w:r>
      <w:r>
        <w:rPr>
          <w:rFonts w:hint="eastAsia" w:ascii="宋体"/>
          <w:kern w:val="0"/>
          <w:sz w:val="21"/>
          <w:szCs w:val="20"/>
          <w:lang w:bidi="ar"/>
        </w:rPr>
        <w:t>，单位为克每升</w:t>
      </w:r>
      <w:r>
        <w:rPr>
          <w:rFonts w:hint="default" w:ascii="Times New Roman"/>
          <w:kern w:val="0"/>
          <w:sz w:val="21"/>
          <w:szCs w:val="20"/>
          <w:lang w:bidi="ar"/>
        </w:rPr>
        <w:t>（g</w:t>
      </w:r>
      <w:r>
        <w:rPr>
          <w:rFonts w:hint="eastAsia" w:ascii="宋体" w:hAnsi="宋体" w:cs="宋体"/>
          <w:kern w:val="0"/>
          <w:sz w:val="21"/>
          <w:szCs w:val="20"/>
          <w:lang w:bidi="ar"/>
          <w:rPrChange w:id="47" w:author="作者" w:date="2025-11-14T08:02:47Z">
            <w:rPr>
              <w:rFonts w:hint="default" w:ascii="Times New Roman"/>
              <w:kern w:val="0"/>
              <w:sz w:val="21"/>
              <w:szCs w:val="20"/>
              <w:lang w:bidi="ar"/>
            </w:rPr>
          </w:rPrChange>
        </w:rPr>
        <w:t>/</w:t>
      </w:r>
      <w:r>
        <w:rPr>
          <w:rFonts w:hint="default" w:ascii="Times New Roman"/>
          <w:kern w:val="0"/>
          <w:sz w:val="21"/>
          <w:szCs w:val="20"/>
          <w:lang w:bidi="ar"/>
        </w:rPr>
        <w:t>L）</w:t>
      </w:r>
      <w:r>
        <w:rPr>
          <w:rFonts w:hint="eastAsia" w:ascii="宋体"/>
          <w:kern w:val="0"/>
          <w:sz w:val="21"/>
          <w:szCs w:val="20"/>
          <w:lang w:bidi="ar"/>
        </w:rPr>
        <w:t>；</w:t>
      </w:r>
    </w:p>
    <w:p w14:paraId="22621A0C">
      <w:pPr>
        <w:pStyle w:val="23"/>
        <w:rPr>
          <w:rFonts w:hAnsi="宋体"/>
        </w:rPr>
      </w:pPr>
      <w:r>
        <w:rPr>
          <w:rFonts w:hint="default" w:ascii="Times New Roman"/>
          <w:i/>
          <w:iCs/>
          <w:lang w:bidi="ar"/>
        </w:rPr>
        <w:t>ρ</w:t>
      </w:r>
      <w:r>
        <w:rPr>
          <w:spacing w:val="-60"/>
        </w:rPr>
        <w:t>—</w:t>
      </w:r>
      <w:r>
        <w:t>—</w:t>
      </w:r>
      <w:r>
        <w:rPr>
          <w:rFonts w:hint="eastAsia"/>
          <w:lang w:bidi="ar"/>
        </w:rPr>
        <w:t xml:space="preserve">20 </w:t>
      </w:r>
      <w:r>
        <w:rPr>
          <w:rFonts w:hint="eastAsia" w:ascii="Times New Roman" w:hAnsi="Times New Roman" w:eastAsia="宋体" w:cs="Times New Roman"/>
          <w:kern w:val="2"/>
          <w:sz w:val="21"/>
          <w:szCs w:val="21"/>
          <w:lang w:bidi="ar-SA"/>
        </w:rPr>
        <w:t>℃</w:t>
      </w:r>
      <w:r>
        <w:rPr>
          <w:rFonts w:hint="eastAsia"/>
          <w:lang w:bidi="ar"/>
        </w:rPr>
        <w:t>时试样密度的数值，单位为克每毫升</w:t>
      </w:r>
      <w:r>
        <w:rPr>
          <w:rFonts w:hint="default" w:ascii="Times New Roman"/>
          <w:lang w:bidi="ar"/>
        </w:rPr>
        <w:t>（g</w:t>
      </w:r>
      <w:r>
        <w:rPr>
          <w:rFonts w:hint="eastAsia" w:ascii="宋体" w:hAnsi="宋体" w:cs="宋体"/>
          <w:lang w:bidi="ar"/>
          <w:rPrChange w:id="48" w:author="作者" w:date="2025-11-14T08:03:09Z">
            <w:rPr>
              <w:rFonts w:hint="default" w:ascii="Times New Roman"/>
              <w:lang w:bidi="ar"/>
            </w:rPr>
          </w:rPrChange>
        </w:rPr>
        <w:t>/</w:t>
      </w:r>
      <w:r>
        <w:rPr>
          <w:rFonts w:hint="default" w:ascii="Times New Roman"/>
          <w:lang w:bidi="ar"/>
        </w:rPr>
        <w:t>mL）</w:t>
      </w:r>
      <w:r>
        <w:rPr>
          <w:rFonts w:hint="eastAsia"/>
          <w:lang w:bidi="ar"/>
        </w:rPr>
        <w:t xml:space="preserve">（按 </w:t>
      </w:r>
      <w:r>
        <w:rPr>
          <w:rFonts w:hint="default" w:ascii="Times New Roman"/>
          <w:lang w:bidi="ar"/>
        </w:rPr>
        <w:t>GB/T</w:t>
      </w:r>
      <w:r>
        <w:rPr>
          <w:rFonts w:hint="eastAsia"/>
          <w:lang w:bidi="ar"/>
        </w:rPr>
        <w:t xml:space="preserve"> 32776-2016中3.1或3.2进的规定执行）。</w:t>
      </w:r>
    </w:p>
    <w:p w14:paraId="288DFAC1">
      <w:pPr>
        <w:pStyle w:val="52"/>
        <w:spacing w:before="156" w:beforeLines="50" w:after="156" w:afterLines="50"/>
        <w:rPr>
          <w:rFonts w:ascii="黑体" w:hAnsi="黑体" w:eastAsia="黑体" w:cs="黑体"/>
        </w:rPr>
      </w:pPr>
      <w:r>
        <w:rPr>
          <w:rFonts w:hint="eastAsia" w:ascii="黑体" w:hAnsi="黑体" w:eastAsia="黑体" w:cs="黑体"/>
        </w:rPr>
        <w:t>允许差</w:t>
      </w:r>
    </w:p>
    <w:p w14:paraId="69D98106">
      <w:pPr>
        <w:pStyle w:val="23"/>
      </w:pPr>
      <w:r>
        <w:rPr>
          <w:rFonts w:hint="eastAsia" w:hAnsi="宋体"/>
        </w:rPr>
        <w:t>辛硫磷质量分数</w:t>
      </w:r>
      <w:bookmarkStart w:id="36" w:name="_GoBack"/>
      <w:r>
        <w:rPr>
          <w:rFonts w:hint="eastAsia" w:hAnsi="宋体"/>
          <w:highlight w:val="yellow"/>
          <w:rPrChange w:id="49" w:author="作者" w:date="2025-11-15T23:04:20Z">
            <w:rPr>
              <w:rFonts w:hint="eastAsia" w:hAnsi="宋体"/>
            </w:rPr>
          </w:rPrChange>
        </w:rPr>
        <w:t>（质量浓度）</w:t>
      </w:r>
      <w:bookmarkEnd w:id="36"/>
      <w:r>
        <w:rPr>
          <w:rFonts w:hint="eastAsia" w:hAnsi="宋体"/>
        </w:rPr>
        <w:t>两次平行测定结果之差，</w:t>
      </w:r>
      <w:r>
        <w:rPr>
          <w:rFonts w:hAnsi="宋体"/>
        </w:rPr>
        <w:t>4</w:t>
      </w:r>
      <w:r>
        <w:rPr>
          <w:rFonts w:hint="eastAsia" w:hAnsi="宋体"/>
        </w:rPr>
        <w:t>0</w:t>
      </w:r>
      <w:r>
        <w:rPr>
          <w:rFonts w:hint="default" w:ascii="Times New Roman" w:hAnsi="Times New Roman"/>
          <w:rPrChange w:id="50" w:author="作者" w:date="2025-11-14T08:03:23Z">
            <w:rPr>
              <w:rFonts w:hint="eastAsia" w:hAnsi="宋体"/>
            </w:rPr>
          </w:rPrChange>
        </w:rPr>
        <w:t>%</w:t>
      </w:r>
      <w:r>
        <w:rPr>
          <w:rFonts w:hint="eastAsia" w:hAnsi="宋体"/>
        </w:rPr>
        <w:t>辛硫磷乳油应不大于</w:t>
      </w:r>
      <w:r>
        <w:rPr>
          <w:rFonts w:hAnsi="宋体"/>
        </w:rPr>
        <w:t>0.8</w:t>
      </w:r>
      <w:r>
        <w:rPr>
          <w:rFonts w:hint="default" w:ascii="Times New Roman" w:hAnsi="Times New Roman"/>
          <w:rPrChange w:id="51" w:author="作者" w:date="2025-11-14T08:03:23Z">
            <w:rPr>
              <w:rFonts w:hint="eastAsia" w:hAnsi="宋体"/>
            </w:rPr>
          </w:rPrChange>
        </w:rPr>
        <w:t>%</w:t>
      </w:r>
      <w:r>
        <w:rPr>
          <w:rFonts w:hint="eastAsia" w:hAnsi="宋体"/>
        </w:rPr>
        <w:t>，</w:t>
      </w:r>
      <w:r>
        <w:rPr>
          <w:rFonts w:hAnsi="宋体"/>
        </w:rPr>
        <w:t>70</w:t>
      </w:r>
      <w:r>
        <w:rPr>
          <w:rFonts w:hint="default" w:ascii="Times New Roman" w:hAnsi="Times New Roman" w:cs="Times New Roman"/>
          <w:rPrChange w:id="52" w:author="作者" w:date="2025-11-15T23:03:45Z">
            <w:rPr>
              <w:rFonts w:hint="eastAsia" w:hAnsi="宋体"/>
            </w:rPr>
          </w:rPrChange>
        </w:rPr>
        <w:t>%</w:t>
      </w:r>
      <w:r>
        <w:rPr>
          <w:rFonts w:hint="eastAsia" w:hAnsi="宋体"/>
        </w:rPr>
        <w:t>辛硫磷乳油应不大于</w:t>
      </w:r>
      <w:r>
        <w:rPr>
          <w:rFonts w:hAnsi="宋体"/>
        </w:rPr>
        <w:t>1.0</w:t>
      </w:r>
      <w:r>
        <w:rPr>
          <w:rFonts w:hint="default" w:ascii="Times New Roman" w:hAnsi="Times New Roman"/>
          <w:rPrChange w:id="53" w:author="作者" w:date="2025-11-14T08:03:23Z">
            <w:rPr>
              <w:rFonts w:hint="eastAsia" w:hAnsi="宋体"/>
            </w:rPr>
          </w:rPrChange>
        </w:rPr>
        <w:t>%</w:t>
      </w:r>
      <w:r>
        <w:rPr>
          <w:rFonts w:hint="eastAsia" w:hAnsi="宋体"/>
        </w:rPr>
        <w:t>，分别取其算术平均值作为测定结果</w:t>
      </w:r>
      <w:r>
        <w:rPr>
          <w:rFonts w:hAnsi="宋体"/>
        </w:rPr>
        <w:t>。</w:t>
      </w:r>
    </w:p>
    <w:p w14:paraId="533E5E83">
      <w:pPr>
        <w:pStyle w:val="54"/>
        <w:spacing w:before="156" w:after="156"/>
      </w:pPr>
      <w:r>
        <w:rPr>
          <w:rFonts w:hint="eastAsia"/>
        </w:rPr>
        <w:t>水分</w:t>
      </w:r>
    </w:p>
    <w:p w14:paraId="719E1207">
      <w:pPr>
        <w:pStyle w:val="30"/>
        <w:ind w:firstLine="420" w:firstLineChars="200"/>
        <w:rPr>
          <w:rFonts w:ascii="Times New Roman" w:hAnsi="Times New Roman" w:cs="Times New Roman"/>
          <w:sz w:val="21"/>
          <w:szCs w:val="21"/>
        </w:rPr>
      </w:pPr>
      <w:r>
        <w:rPr>
          <w:rFonts w:ascii="Times New Roman" w:hAnsi="Times New Roman" w:cs="Times New Roman"/>
          <w:sz w:val="21"/>
          <w:szCs w:val="21"/>
        </w:rPr>
        <w:t>按</w:t>
      </w:r>
      <w:r>
        <w:rPr>
          <w:rFonts w:hint="eastAsia" w:ascii="Times New Roman" w:hAnsi="Times New Roman" w:cs="Times New Roman"/>
          <w:sz w:val="21"/>
          <w:szCs w:val="21"/>
        </w:rPr>
        <w:t xml:space="preserve"> </w:t>
      </w:r>
      <w:r>
        <w:rPr>
          <w:rFonts w:ascii="Times New Roman" w:hAnsi="Times New Roman" w:cs="Times New Roman"/>
          <w:sz w:val="21"/>
          <w:szCs w:val="21"/>
        </w:rPr>
        <w:t>GB</w:t>
      </w:r>
      <w:r>
        <w:rPr>
          <w:rFonts w:ascii="宋体" w:hAnsi="宋体" w:cs="Times New Roman"/>
          <w:sz w:val="21"/>
          <w:szCs w:val="21"/>
        </w:rPr>
        <w:t>/</w:t>
      </w:r>
      <w:r>
        <w:rPr>
          <w:rFonts w:ascii="Times New Roman" w:hAnsi="Times New Roman" w:cs="Times New Roman"/>
          <w:sz w:val="21"/>
          <w:szCs w:val="21"/>
        </w:rPr>
        <w:t>T</w:t>
      </w:r>
      <w:r>
        <w:rPr>
          <w:rFonts w:hint="eastAsia" w:ascii="宋体" w:hAnsi="宋体" w:eastAsia="宋体" w:cs="宋体"/>
          <w:sz w:val="21"/>
          <w:szCs w:val="21"/>
        </w:rPr>
        <w:t xml:space="preserve"> </w:t>
      </w:r>
      <w:r>
        <w:rPr>
          <w:rFonts w:hint="eastAsia" w:ascii="宋体" w:hAnsi="宋体" w:cs="宋体"/>
          <w:sz w:val="21"/>
          <w:szCs w:val="21"/>
        </w:rPr>
        <w:t>1600</w:t>
      </w:r>
      <w:r>
        <w:rPr>
          <w:rFonts w:hint="eastAsia" w:ascii="Times New Roman" w:hAnsi="Times New Roman" w:cs="Times New Roman"/>
          <w:sz w:val="21"/>
          <w:szCs w:val="21"/>
        </w:rPr>
        <w:t>—</w:t>
      </w:r>
      <w:r>
        <w:rPr>
          <w:rFonts w:hint="eastAsia" w:ascii="宋体" w:hAnsi="宋体" w:cs="宋体"/>
          <w:sz w:val="21"/>
          <w:szCs w:val="21"/>
        </w:rPr>
        <w:t>20</w:t>
      </w:r>
      <w:r>
        <w:rPr>
          <w:rFonts w:ascii="宋体" w:hAnsi="宋体" w:cs="宋体"/>
          <w:sz w:val="21"/>
          <w:szCs w:val="21"/>
        </w:rPr>
        <w:t>2</w:t>
      </w:r>
      <w:r>
        <w:rPr>
          <w:rFonts w:hint="eastAsia" w:ascii="宋体" w:hAnsi="宋体" w:cs="宋体"/>
          <w:sz w:val="21"/>
          <w:szCs w:val="21"/>
        </w:rPr>
        <w:t xml:space="preserve">1 </w:t>
      </w:r>
      <w:r>
        <w:rPr>
          <w:rFonts w:ascii="Times New Roman" w:hAnsi="Times New Roman" w:cs="Times New Roman"/>
          <w:sz w:val="21"/>
          <w:szCs w:val="21"/>
        </w:rPr>
        <w:t>中</w:t>
      </w:r>
      <w:r>
        <w:rPr>
          <w:rFonts w:hint="eastAsia" w:cs="Times New Roman" w:asciiTheme="minorEastAsia" w:hAnsiTheme="minorEastAsia" w:eastAsiaTheme="minorEastAsia"/>
          <w:sz w:val="21"/>
          <w:szCs w:val="21"/>
        </w:rPr>
        <w:t>4</w:t>
      </w:r>
      <w:r>
        <w:rPr>
          <w:rFonts w:cs="Times New Roman" w:asciiTheme="minorEastAsia" w:hAnsiTheme="minorEastAsia" w:eastAsiaTheme="minorEastAsia"/>
          <w:sz w:val="21"/>
          <w:szCs w:val="21"/>
        </w:rPr>
        <w:t>.</w:t>
      </w:r>
      <w:r>
        <w:rPr>
          <w:rFonts w:hint="eastAsia" w:cs="宋体" w:asciiTheme="minorEastAsia" w:hAnsiTheme="minorEastAsia" w:eastAsiaTheme="minorEastAsia"/>
          <w:sz w:val="21"/>
          <w:szCs w:val="21"/>
        </w:rPr>
        <w:t>2</w:t>
      </w:r>
      <w:r>
        <w:rPr>
          <w:rFonts w:hint="eastAsia" w:ascii="Times New Roman" w:hAnsi="Times New Roman" w:cs="Times New Roman" w:eastAsiaTheme="minorEastAsia"/>
          <w:sz w:val="21"/>
          <w:szCs w:val="21"/>
        </w:rPr>
        <w:t>进行</w:t>
      </w:r>
      <w:r>
        <w:rPr>
          <w:rFonts w:hint="eastAsia" w:ascii="Times New Roman" w:hAnsi="Times New Roman" w:cs="Times New Roman"/>
          <w:sz w:val="21"/>
          <w:szCs w:val="21"/>
        </w:rPr>
        <w:t>。</w:t>
      </w:r>
    </w:p>
    <w:p w14:paraId="53D9EFFE">
      <w:pPr>
        <w:pStyle w:val="54"/>
        <w:spacing w:before="156" w:after="156"/>
        <w:ind w:left="-2" w:leftChars="-1"/>
      </w:pPr>
      <w:r>
        <w:rPr>
          <w:rFonts w:hint="eastAsia" w:ascii="Times New Roman"/>
        </w:rPr>
        <w:t>pH值</w:t>
      </w:r>
    </w:p>
    <w:p w14:paraId="12434406">
      <w:pPr>
        <w:pStyle w:val="23"/>
        <w:rPr>
          <w:rFonts w:hAnsi="宋体" w:cs="宋体"/>
        </w:rPr>
      </w:pPr>
      <w:bookmarkStart w:id="22" w:name="_Toc494270716"/>
      <w:bookmarkStart w:id="23" w:name="_Toc496805497"/>
      <w:bookmarkStart w:id="24" w:name="_Toc494270786"/>
      <w:bookmarkStart w:id="25" w:name="_Toc463782450"/>
      <w:r>
        <w:rPr>
          <w:rFonts w:hint="eastAsia"/>
        </w:rPr>
        <w:t xml:space="preserve">按 </w:t>
      </w:r>
      <w:r>
        <w:rPr>
          <w:rFonts w:ascii="Times New Roman"/>
        </w:rPr>
        <w:t>GB</w:t>
      </w:r>
      <w:r>
        <w:rPr>
          <w:rFonts w:asciiTheme="minorEastAsia" w:hAnsiTheme="minorEastAsia" w:eastAsiaTheme="minorEastAsia"/>
        </w:rPr>
        <w:t>/</w:t>
      </w:r>
      <w:r>
        <w:rPr>
          <w:rFonts w:ascii="Times New Roman"/>
        </w:rPr>
        <w:t>T</w:t>
      </w:r>
      <w:r>
        <w:rPr>
          <w:rFonts w:hint="eastAsia"/>
        </w:rPr>
        <w:t xml:space="preserve"> 1601 </w:t>
      </w:r>
      <w:r>
        <w:rPr>
          <w:rFonts w:hint="eastAsia" w:ascii="Times New Roman" w:eastAsiaTheme="minorEastAsia"/>
          <w:szCs w:val="21"/>
        </w:rPr>
        <w:t>进行</w:t>
      </w:r>
      <w:r>
        <w:rPr>
          <w:rFonts w:hint="eastAsia"/>
        </w:rPr>
        <w:t>。</w:t>
      </w:r>
    </w:p>
    <w:bookmarkEnd w:id="22"/>
    <w:bookmarkEnd w:id="23"/>
    <w:bookmarkEnd w:id="24"/>
    <w:bookmarkEnd w:id="25"/>
    <w:p w14:paraId="170CDC85">
      <w:pPr>
        <w:widowControl/>
        <w:numPr>
          <w:ilvl w:val="1"/>
          <w:numId w:val="4"/>
        </w:numPr>
        <w:spacing w:before="156" w:beforeLines="50" w:after="156" w:afterLines="50"/>
        <w:jc w:val="left"/>
        <w:outlineLvl w:val="2"/>
        <w:rPr>
          <w:rFonts w:ascii="黑体" w:eastAsia="黑体"/>
          <w:kern w:val="0"/>
          <w:szCs w:val="21"/>
        </w:rPr>
      </w:pPr>
      <w:bookmarkStart w:id="26" w:name="_Toc496461190"/>
      <w:bookmarkStart w:id="27" w:name="_Toc495300449"/>
      <w:bookmarkStart w:id="28" w:name="_Toc501987517"/>
      <w:bookmarkStart w:id="29" w:name="_Toc497235503"/>
      <w:bookmarkStart w:id="30" w:name="_Toc496014389"/>
      <w:bookmarkStart w:id="31" w:name="_Toc495326884"/>
      <w:r>
        <w:rPr>
          <w:rFonts w:hint="eastAsia" w:ascii="黑体" w:eastAsia="黑体"/>
          <w:kern w:val="0"/>
          <w:szCs w:val="21"/>
        </w:rPr>
        <w:t>乳液稳定性</w:t>
      </w:r>
    </w:p>
    <w:p w14:paraId="6374A9A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eastAsia="宋体" w:cs="Times New Roman"/>
          <w:kern w:val="2"/>
          <w:szCs w:val="21"/>
        </w:rPr>
        <w:t>GB/T</w:t>
      </w:r>
      <w:r>
        <w:rPr>
          <w:rFonts w:hint="eastAsia" w:ascii="宋体"/>
          <w:kern w:val="0"/>
          <w:szCs w:val="20"/>
        </w:rPr>
        <w:t xml:space="preserve"> </w:t>
      </w:r>
      <w:r>
        <w:rPr>
          <w:rFonts w:ascii="宋体"/>
          <w:kern w:val="0"/>
          <w:szCs w:val="20"/>
        </w:rPr>
        <w:t>1603</w:t>
      </w:r>
      <w:r>
        <w:rPr>
          <w:rFonts w:hint="eastAsia" w:ascii="宋体"/>
          <w:kern w:val="0"/>
          <w:szCs w:val="20"/>
          <w:lang w:val="en-US" w:eastAsia="zh-CN"/>
        </w:rPr>
        <w:t xml:space="preserve"> </w:t>
      </w:r>
      <w:r>
        <w:rPr>
          <w:rFonts w:hint="eastAsia" w:hAnsi="宋体"/>
        </w:rPr>
        <w:t>进行</w:t>
      </w:r>
      <w:r>
        <w:rPr>
          <w:rFonts w:hint="eastAsia" w:ascii="宋体" w:hAnsi="宋体"/>
          <w:kern w:val="0"/>
          <w:szCs w:val="20"/>
        </w:rPr>
        <w:t>。</w:t>
      </w:r>
    </w:p>
    <w:bookmarkEnd w:id="26"/>
    <w:bookmarkEnd w:id="27"/>
    <w:bookmarkEnd w:id="28"/>
    <w:bookmarkEnd w:id="29"/>
    <w:bookmarkEnd w:id="30"/>
    <w:bookmarkEnd w:id="31"/>
    <w:p w14:paraId="0D9DC650">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rPr>
        <w:t>持久起泡性</w:t>
      </w:r>
    </w:p>
    <w:p w14:paraId="78CD9F9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eastAsia="宋体" w:cs="Times New Roman"/>
          <w:kern w:val="2"/>
          <w:szCs w:val="21"/>
        </w:rPr>
        <w:t>GB/T</w:t>
      </w:r>
      <w:r>
        <w:rPr>
          <w:rFonts w:hint="eastAsia" w:ascii="宋体"/>
          <w:kern w:val="0"/>
          <w:szCs w:val="20"/>
        </w:rPr>
        <w:t xml:space="preserve"> 28137</w:t>
      </w:r>
      <w:r>
        <w:rPr>
          <w:rFonts w:hint="eastAsia" w:ascii="宋体"/>
          <w:kern w:val="0"/>
          <w:szCs w:val="20"/>
          <w:lang w:val="en-US" w:eastAsia="zh-CN"/>
        </w:rPr>
        <w:t xml:space="preserve"> </w:t>
      </w:r>
      <w:r>
        <w:rPr>
          <w:rFonts w:hint="eastAsia" w:hAnsi="宋体"/>
        </w:rPr>
        <w:t>进行</w:t>
      </w:r>
      <w:r>
        <w:rPr>
          <w:rFonts w:hint="eastAsia" w:ascii="宋体"/>
          <w:kern w:val="0"/>
          <w:szCs w:val="20"/>
        </w:rPr>
        <w:t>。</w:t>
      </w:r>
    </w:p>
    <w:p w14:paraId="03702400">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rPr>
        <w:t>低温稳定性</w:t>
      </w:r>
    </w:p>
    <w:p w14:paraId="25E4642A">
      <w:pPr>
        <w:pStyle w:val="54"/>
        <w:numPr>
          <w:ilvl w:val="0"/>
          <w:numId w:val="0"/>
        </w:numPr>
        <w:ind w:firstLine="420" w:firstLineChars="200"/>
        <w:rPr>
          <w:rFonts w:hint="eastAsia" w:ascii="Times New Roman" w:hAnsi="Times New Roman" w:eastAsia="宋体" w:cs="Times New Roman"/>
          <w:b w:val="0"/>
          <w:bCs w:val="0"/>
          <w:kern w:val="0"/>
          <w:sz w:val="21"/>
          <w:szCs w:val="20"/>
          <w:highlight w:val="none"/>
          <w:lang w:val="en-US" w:eastAsia="zh-CN" w:bidi="ar-SA"/>
        </w:rPr>
      </w:pPr>
      <w:r>
        <w:rPr>
          <w:rFonts w:hint="eastAsia" w:ascii="Times New Roman" w:hAnsi="Times New Roman" w:eastAsia="宋体" w:cs="Times New Roman"/>
          <w:b w:val="0"/>
          <w:bCs w:val="0"/>
          <w:kern w:val="0"/>
          <w:sz w:val="21"/>
          <w:szCs w:val="20"/>
          <w:highlight w:val="none"/>
          <w:lang w:val="en-US" w:eastAsia="zh-CN" w:bidi="ar-SA"/>
        </w:rPr>
        <w:t>按 GB</w:t>
      </w:r>
      <w:r>
        <w:rPr>
          <w:rFonts w:hint="eastAsia" w:ascii="宋体" w:hAnsi="宋体" w:eastAsia="宋体" w:cs="Times New Roman"/>
          <w:b w:val="0"/>
          <w:bCs w:val="0"/>
          <w:kern w:val="0"/>
          <w:sz w:val="21"/>
          <w:szCs w:val="20"/>
          <w:highlight w:val="none"/>
          <w:lang w:val="en-US" w:eastAsia="zh-CN" w:bidi="ar-SA"/>
        </w:rPr>
        <w:t>/</w:t>
      </w:r>
      <w:r>
        <w:rPr>
          <w:rFonts w:hint="eastAsia" w:ascii="Times New Roman" w:hAnsi="Times New Roman" w:eastAsia="宋体" w:cs="Times New Roman"/>
          <w:b w:val="0"/>
          <w:bCs w:val="0"/>
          <w:kern w:val="0"/>
          <w:sz w:val="21"/>
          <w:szCs w:val="20"/>
          <w:highlight w:val="none"/>
          <w:lang w:val="en-US" w:eastAsia="zh-CN" w:bidi="ar-SA"/>
        </w:rPr>
        <w:t>T</w:t>
      </w:r>
      <w:r>
        <w:rPr>
          <w:rFonts w:hint="eastAsia" w:ascii="宋体" w:hAnsi="宋体" w:eastAsia="宋体" w:cs="宋体"/>
          <w:b w:val="0"/>
          <w:bCs w:val="0"/>
          <w:kern w:val="0"/>
          <w:sz w:val="21"/>
          <w:szCs w:val="20"/>
          <w:highlight w:val="none"/>
          <w:lang w:val="en-US" w:eastAsia="zh-CN" w:bidi="ar-SA"/>
        </w:rPr>
        <w:t xml:space="preserve"> 19137—2003 中2.1进行</w:t>
      </w:r>
      <w:r>
        <w:rPr>
          <w:rFonts w:hint="eastAsia" w:ascii="Times New Roman" w:hAnsi="Times New Roman" w:eastAsia="宋体" w:cs="Times New Roman"/>
          <w:b w:val="0"/>
          <w:bCs w:val="0"/>
          <w:kern w:val="0"/>
          <w:sz w:val="21"/>
          <w:szCs w:val="20"/>
          <w:highlight w:val="none"/>
          <w:lang w:val="en-US" w:eastAsia="zh-CN" w:bidi="ar-SA"/>
        </w:rPr>
        <w:t>。</w:t>
      </w:r>
    </w:p>
    <w:p w14:paraId="27F78723">
      <w:pPr>
        <w:widowControl/>
        <w:numPr>
          <w:ilvl w:val="1"/>
          <w:numId w:val="4"/>
        </w:numPr>
        <w:spacing w:before="156" w:beforeLines="50" w:after="156" w:afterLines="50"/>
        <w:jc w:val="left"/>
        <w:outlineLvl w:val="2"/>
        <w:rPr>
          <w:rFonts w:ascii="黑体" w:eastAsia="黑体"/>
          <w:kern w:val="0"/>
          <w:szCs w:val="21"/>
        </w:rPr>
      </w:pPr>
      <w:r>
        <w:rPr>
          <w:rFonts w:hint="eastAsia" w:ascii="黑体" w:eastAsia="黑体"/>
          <w:kern w:val="0"/>
          <w:szCs w:val="21"/>
        </w:rPr>
        <w:t>热储稳定性</w:t>
      </w:r>
    </w:p>
    <w:p w14:paraId="5211890A">
      <w:pPr>
        <w:autoSpaceDE w:val="0"/>
        <w:autoSpaceDN w:val="0"/>
        <w:adjustRightInd w:val="0"/>
        <w:ind w:firstLine="420" w:firstLineChars="200"/>
        <w:jc w:val="left"/>
        <w:rPr>
          <w:rFonts w:hint="eastAsia"/>
          <w:color w:val="000000"/>
        </w:rPr>
      </w:pPr>
      <w:r>
        <w:t>按</w:t>
      </w:r>
      <w:bookmarkStart w:id="32" w:name="OLE_LINK21"/>
      <w:bookmarkStart w:id="33" w:name="OLE_LINK36"/>
      <w:r>
        <w:rPr>
          <w:rFonts w:hint="eastAsia"/>
          <w:color w:val="000000"/>
        </w:rPr>
        <w:t xml:space="preserve"> </w:t>
      </w:r>
      <w:r>
        <w:rPr>
          <w:rFonts w:ascii="Times New Roman" w:hAnsi="Times New Roman"/>
          <w:color w:val="000000"/>
        </w:rPr>
        <w:t>GB</w:t>
      </w:r>
      <w:r>
        <w:rPr>
          <w:rFonts w:ascii="宋体" w:hAnsi="宋体"/>
          <w:color w:val="000000"/>
        </w:rPr>
        <w:t>/</w:t>
      </w:r>
      <w:r>
        <w:rPr>
          <w:rFonts w:ascii="Times New Roman" w:hAnsi="Times New Roman"/>
          <w:color w:val="000000"/>
        </w:rPr>
        <w:t>T</w:t>
      </w:r>
      <w:r>
        <w:rPr>
          <w:rFonts w:hint="eastAsia" w:ascii="宋体" w:hAnsi="宋体" w:eastAsia="宋体" w:cs="宋体"/>
          <w:color w:val="000000"/>
        </w:rPr>
        <w:t xml:space="preserve"> </w:t>
      </w:r>
      <w:r>
        <w:rPr>
          <w:rFonts w:ascii="宋体" w:hAnsi="宋体"/>
          <w:color w:val="000000"/>
        </w:rPr>
        <w:t>19136</w:t>
      </w:r>
      <w:r>
        <w:rPr>
          <w:rFonts w:hint="eastAsia" w:ascii="宋体" w:hAnsi="宋体"/>
          <w:color w:val="000000"/>
        </w:rPr>
        <w:t>—</w:t>
      </w:r>
      <w:r>
        <w:rPr>
          <w:rFonts w:ascii="宋体" w:hAnsi="宋体"/>
          <w:color w:val="000000"/>
        </w:rPr>
        <w:t>2021</w:t>
      </w:r>
      <w:r>
        <w:rPr>
          <w:rFonts w:hint="eastAsia" w:ascii="宋体" w:hAnsi="宋体"/>
          <w:color w:val="000000"/>
        </w:rPr>
        <w:t xml:space="preserve"> </w:t>
      </w:r>
      <w:r>
        <w:rPr>
          <w:color w:val="000000"/>
        </w:rPr>
        <w:t>中</w:t>
      </w:r>
      <w:r>
        <w:rPr>
          <w:rFonts w:ascii="宋体" w:hAnsi="宋体"/>
          <w:color w:val="000000"/>
        </w:rPr>
        <w:t>4.4.1</w:t>
      </w:r>
      <w:bookmarkEnd w:id="32"/>
      <w:r>
        <w:rPr>
          <w:rFonts w:hint="eastAsia" w:ascii="宋体" w:hAnsi="宋体"/>
          <w:color w:val="000000"/>
        </w:rPr>
        <w:t>进行</w:t>
      </w:r>
      <w:r>
        <w:rPr>
          <w:color w:val="000000"/>
        </w:rPr>
        <w:t>。</w:t>
      </w:r>
      <w:bookmarkEnd w:id="33"/>
      <w:r>
        <w:rPr>
          <w:rFonts w:hint="eastAsia" w:hAnsi="宋体"/>
        </w:rPr>
        <w:t>热储时，样品应密封储存</w:t>
      </w:r>
      <w:del w:id="54" w:author="作者" w:date="2025-11-14T08:03:56Z">
        <w:r>
          <w:rPr>
            <w:rFonts w:hint="eastAsia" w:hAnsi="宋体"/>
          </w:rPr>
          <w:delText>，</w:delText>
        </w:r>
      </w:del>
      <w:del w:id="55" w:author="作者" w:date="2025-11-14T08:03:56Z">
        <w:r>
          <w:rPr>
            <w:rFonts w:hint="eastAsia"/>
          </w:rPr>
          <w:delText>热储前后试样的质量变化率应不大于</w:delText>
        </w:r>
      </w:del>
      <w:del w:id="56" w:author="作者" w:date="2025-11-14T08:03:56Z">
        <w:r>
          <w:rPr>
            <w:rFonts w:hint="eastAsia" w:ascii="宋体" w:hAnsi="宋体" w:cs="宋体"/>
          </w:rPr>
          <w:delText>1</w:delText>
        </w:r>
      </w:del>
      <w:del w:id="57" w:author="作者" w:date="2025-11-14T08:03:56Z">
        <w:r>
          <w:rPr>
            <w:rFonts w:ascii="宋体" w:hAnsi="宋体" w:cs="宋体"/>
          </w:rPr>
          <w:delText>.0</w:delText>
        </w:r>
      </w:del>
      <w:del w:id="58" w:author="作者" w:date="2025-11-14T08:03:56Z">
        <w:r>
          <w:rPr>
            <w:rFonts w:hint="eastAsia" w:hAnsi="宋体"/>
          </w:rPr>
          <w:delText>％</w:delText>
        </w:r>
      </w:del>
      <w:r>
        <w:rPr>
          <w:rFonts w:hint="eastAsia"/>
        </w:rPr>
        <w:t>。</w:t>
      </w:r>
    </w:p>
    <w:bookmarkEnd w:id="19"/>
    <w:bookmarkEnd w:id="20"/>
    <w:p w14:paraId="7588C9D6">
      <w:pPr>
        <w:pStyle w:val="55"/>
        <w:spacing w:before="312" w:after="312"/>
      </w:pPr>
      <w:r>
        <w:rPr>
          <w:rFonts w:hint="eastAsia"/>
        </w:rPr>
        <w:t>检验规则</w:t>
      </w:r>
    </w:p>
    <w:p w14:paraId="1BB40D0E">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出厂检验</w:t>
      </w:r>
    </w:p>
    <w:p w14:paraId="6F4537C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每批产品均应做出厂检验,经检验合格签发合格证后,方可出厂。出厂检验项目为</w:t>
      </w:r>
      <w:r>
        <w:rPr>
          <w:rFonts w:hint="eastAsia"/>
        </w:rPr>
        <w:t>第4章中外观、辛硫磷质量分数、水分、</w:t>
      </w:r>
      <w:r>
        <w:rPr>
          <w:rFonts w:ascii="Times New Roman" w:eastAsia="宋体"/>
        </w:rPr>
        <w:t>pH</w:t>
      </w:r>
      <w:r>
        <w:rPr>
          <w:rFonts w:hint="eastAsia" w:ascii="宋体" w:hAnsi="宋体" w:eastAsia="宋体" w:cs="宋体"/>
        </w:rPr>
        <w:t>值</w:t>
      </w:r>
      <w:r>
        <w:rPr>
          <w:rFonts w:hint="eastAsia"/>
        </w:rPr>
        <w:t>、乳液稳定性</w:t>
      </w:r>
      <w:del w:id="59" w:author="作者" w:date="2025-11-14T08:04:51Z">
        <w:r>
          <w:rPr>
            <w:rFonts w:hint="default"/>
            <w:lang w:val="en-US"/>
          </w:rPr>
          <w:delText>、</w:delText>
        </w:r>
      </w:del>
      <w:ins w:id="60" w:author="作者" w:date="2025-11-14T08:04:52Z">
        <w:r>
          <w:rPr>
            <w:rFonts w:hint="eastAsia"/>
            <w:lang w:val="en-US" w:eastAsia="zh-CN"/>
          </w:rPr>
          <w:t>和</w:t>
        </w:r>
      </w:ins>
      <w:r>
        <w:rPr>
          <w:rFonts w:hint="eastAsia"/>
        </w:rPr>
        <w:t>持久起泡性</w:t>
      </w:r>
      <w:r>
        <w:rPr>
          <w:rFonts w:ascii="宋体"/>
          <w:kern w:val="0"/>
          <w:szCs w:val="20"/>
        </w:rPr>
        <w:t>。</w:t>
      </w:r>
    </w:p>
    <w:p w14:paraId="076D8130">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0F01CD7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型式检验项目为第4章中的全部项目，在正常连续生产情况下，每3个月至少进行一次。有下述情况之一，应进行型式检验：</w:t>
      </w:r>
    </w:p>
    <w:p w14:paraId="5333ABC3">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a）</w:t>
      </w:r>
      <w:r>
        <w:rPr>
          <w:rFonts w:hint="eastAsia" w:ascii="宋体"/>
          <w:kern w:val="0"/>
          <w:szCs w:val="20"/>
        </w:rPr>
        <w:t xml:space="preserve"> 原料有较大改变，可能影响产品质量时；</w:t>
      </w:r>
    </w:p>
    <w:p w14:paraId="005142C4">
      <w:pPr>
        <w:widowControl/>
        <w:tabs>
          <w:tab w:val="center" w:pos="4201"/>
          <w:tab w:val="right" w:leader="dot" w:pos="9298"/>
        </w:tabs>
        <w:autoSpaceDE w:val="0"/>
        <w:autoSpaceDN w:val="0"/>
        <w:ind w:firstLine="420" w:firstLineChars="200"/>
        <w:rPr>
          <w:rFonts w:ascii="宋体"/>
          <w:kern w:val="0"/>
          <w:szCs w:val="20"/>
        </w:rPr>
      </w:pPr>
      <w:r>
        <w:rPr>
          <w:rFonts w:hint="default" w:ascii="Times New Roman" w:hAnsi="Times New Roman" w:eastAsia="宋体" w:cs="Times New Roman"/>
          <w:kern w:val="0"/>
          <w:szCs w:val="20"/>
        </w:rPr>
        <w:t>b）</w:t>
      </w:r>
      <w:r>
        <w:rPr>
          <w:rFonts w:hint="eastAsia" w:ascii="宋体"/>
          <w:kern w:val="0"/>
          <w:szCs w:val="20"/>
        </w:rPr>
        <w:t xml:space="preserve"> 生产地址、生产设备或生产工艺有较大改变，可能影响产品质量时；</w:t>
      </w:r>
    </w:p>
    <w:p w14:paraId="487B1465">
      <w:pPr>
        <w:widowControl/>
        <w:tabs>
          <w:tab w:val="center" w:pos="4201"/>
          <w:tab w:val="right" w:leader="dot" w:pos="9298"/>
        </w:tabs>
        <w:autoSpaceDE w:val="0"/>
        <w:autoSpaceDN w:val="0"/>
        <w:ind w:firstLine="420" w:firstLineChars="200"/>
        <w:rPr>
          <w:rFonts w:ascii="宋体"/>
          <w:kern w:val="0"/>
          <w:szCs w:val="20"/>
        </w:rPr>
      </w:pPr>
      <w:r>
        <w:rPr>
          <w:rFonts w:ascii="Times New Roman" w:hAnsi="Times New Roman" w:eastAsia="宋体" w:cs="Times New Roman"/>
          <w:kern w:val="0"/>
          <w:szCs w:val="20"/>
        </w:rPr>
        <w:t>c</w:t>
      </w:r>
      <w:r>
        <w:rPr>
          <w:rFonts w:hint="default" w:ascii="Times New Roman" w:hAnsi="Times New Roman" w:eastAsia="宋体" w:cs="Times New Roman"/>
          <w:kern w:val="0"/>
          <w:szCs w:val="20"/>
        </w:rPr>
        <w:t>）</w:t>
      </w:r>
      <w:r>
        <w:rPr>
          <w:rFonts w:hint="eastAsia" w:ascii="宋体"/>
          <w:kern w:val="0"/>
          <w:szCs w:val="20"/>
        </w:rPr>
        <w:t xml:space="preserve"> 停产后又恢复生产时；</w:t>
      </w:r>
    </w:p>
    <w:p w14:paraId="34CA5391">
      <w:pPr>
        <w:widowControl/>
        <w:tabs>
          <w:tab w:val="center" w:pos="4201"/>
          <w:tab w:val="right" w:leader="dot" w:pos="9298"/>
        </w:tabs>
        <w:autoSpaceDE w:val="0"/>
        <w:autoSpaceDN w:val="0"/>
        <w:ind w:firstLine="420" w:firstLineChars="200"/>
        <w:rPr>
          <w:rFonts w:ascii="宋体"/>
          <w:kern w:val="0"/>
          <w:szCs w:val="20"/>
        </w:rPr>
      </w:pPr>
      <w:r>
        <w:rPr>
          <w:rFonts w:ascii="Times New Roman" w:hAnsi="Times New Roman" w:eastAsia="宋体" w:cs="Times New Roman"/>
          <w:kern w:val="0"/>
          <w:szCs w:val="20"/>
        </w:rPr>
        <w:t>d</w:t>
      </w:r>
      <w:r>
        <w:rPr>
          <w:rFonts w:hint="default" w:ascii="Times New Roman" w:hAnsi="Times New Roman" w:eastAsia="宋体" w:cs="Times New Roman"/>
          <w:kern w:val="0"/>
          <w:szCs w:val="20"/>
        </w:rPr>
        <w:t>）</w:t>
      </w:r>
      <w:r>
        <w:rPr>
          <w:rFonts w:hint="eastAsia" w:ascii="宋体"/>
          <w:kern w:val="0"/>
          <w:szCs w:val="20"/>
        </w:rPr>
        <w:t xml:space="preserve"> 国家法定质量监管机构提出型式检验要求时。</w:t>
      </w:r>
    </w:p>
    <w:p w14:paraId="50F4A09D">
      <w:pPr>
        <w:widowControl/>
        <w:numPr>
          <w:ilvl w:val="1"/>
          <w:numId w:val="4"/>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14:paraId="53C2970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按 </w:t>
      </w:r>
      <w:r>
        <w:rPr>
          <w:rFonts w:hint="default" w:ascii="Times New Roman" w:hAnsi="Times New Roman" w:eastAsia="宋体" w:cs="Times New Roman"/>
          <w:kern w:val="0"/>
          <w:szCs w:val="20"/>
        </w:rPr>
        <w:t>GB/T</w:t>
      </w:r>
      <w:r>
        <w:rPr>
          <w:rFonts w:hint="eastAsia" w:ascii="宋体"/>
          <w:kern w:val="0"/>
          <w:szCs w:val="20"/>
        </w:rPr>
        <w:t xml:space="preserve"> 8170-2008中4.3.3判定检验结果是否符合本文件要求。</w:t>
      </w:r>
    </w:p>
    <w:p w14:paraId="6B29BCC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按第5章的检验方法对产品进行出厂检验和型式检验，任一项目不符合第4章的技术要求判为该批次产品不合格。</w:t>
      </w:r>
    </w:p>
    <w:p w14:paraId="3B3B8C63">
      <w:pPr>
        <w:pStyle w:val="55"/>
        <w:spacing w:before="312" w:after="312" w:line="360" w:lineRule="auto"/>
      </w:pPr>
      <w:r>
        <w:rPr>
          <w:rFonts w:hint="eastAsia"/>
        </w:rPr>
        <w:t>验收和质量保证期</w:t>
      </w:r>
    </w:p>
    <w:p w14:paraId="76857C11">
      <w:pPr>
        <w:pStyle w:val="54"/>
        <w:spacing w:before="156" w:after="156"/>
      </w:pPr>
      <w:r>
        <w:rPr>
          <w:rFonts w:hint="eastAsia"/>
        </w:rPr>
        <w:t>验收</w:t>
      </w:r>
    </w:p>
    <w:p w14:paraId="79F58AA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应符合 </w:t>
      </w:r>
      <w:r>
        <w:rPr>
          <w:rFonts w:hint="default" w:ascii="Times New Roman" w:hAnsi="Times New Roman" w:eastAsia="宋体" w:cs="Times New Roman"/>
          <w:kern w:val="0"/>
          <w:szCs w:val="20"/>
        </w:rPr>
        <w:t>GB/T</w:t>
      </w:r>
      <w:r>
        <w:rPr>
          <w:rFonts w:hint="eastAsia" w:ascii="宋体"/>
          <w:kern w:val="0"/>
          <w:szCs w:val="20"/>
        </w:rPr>
        <w:t xml:space="preserve"> 1604的规定。</w:t>
      </w:r>
    </w:p>
    <w:p w14:paraId="5BD58A93">
      <w:pPr>
        <w:pStyle w:val="54"/>
        <w:spacing w:before="156" w:after="156"/>
      </w:pPr>
      <w:r>
        <w:rPr>
          <w:rFonts w:hint="eastAsia"/>
        </w:rPr>
        <w:t>质量保证期</w:t>
      </w:r>
    </w:p>
    <w:p w14:paraId="2A321C1F">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在8.2的储运条件下，辛硫磷乳油质量保证期为从生产日期算起</w:t>
      </w:r>
      <w:r>
        <w:rPr>
          <w:rFonts w:hint="eastAsia" w:ascii="宋体"/>
          <w:kern w:val="0"/>
          <w:szCs w:val="20"/>
          <w:lang w:val="en-US" w:eastAsia="zh-CN"/>
        </w:rPr>
        <w:t>2</w:t>
      </w:r>
      <w:r>
        <w:rPr>
          <w:rFonts w:hint="eastAsia" w:ascii="宋体"/>
          <w:kern w:val="0"/>
          <w:szCs w:val="20"/>
        </w:rPr>
        <w:t>年。质量保证期内，各项指标均应符合本文件要求。</w:t>
      </w:r>
    </w:p>
    <w:p w14:paraId="5F6D8842">
      <w:pPr>
        <w:pStyle w:val="55"/>
        <w:spacing w:before="312" w:after="312"/>
      </w:pPr>
      <w:bookmarkStart w:id="34" w:name="_Toc28204133"/>
      <w:bookmarkStart w:id="35" w:name="_Toc39489991"/>
      <w:r>
        <w:rPr>
          <w:rFonts w:hint="eastAsia"/>
        </w:rPr>
        <w:t>标志、标签、包装、储运</w:t>
      </w:r>
      <w:bookmarkEnd w:id="34"/>
      <w:bookmarkEnd w:id="35"/>
    </w:p>
    <w:p w14:paraId="08113242">
      <w:pPr>
        <w:pStyle w:val="54"/>
        <w:spacing w:before="156" w:after="156"/>
      </w:pPr>
      <w:r>
        <w:rPr>
          <w:rFonts w:hint="eastAsia"/>
        </w:rPr>
        <w:t>标志、标签和包装</w:t>
      </w:r>
    </w:p>
    <w:p w14:paraId="16C1BF22">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辛硫磷乳油的标志、标签和包装应符合 </w:t>
      </w:r>
      <w:r>
        <w:rPr>
          <w:rFonts w:hint="default" w:ascii="Times New Roman" w:hAnsi="Times New Roman" w:eastAsia="宋体" w:cs="Times New Roman"/>
          <w:kern w:val="0"/>
          <w:szCs w:val="20"/>
        </w:rPr>
        <w:t>GB</w:t>
      </w:r>
      <w:r>
        <w:rPr>
          <w:rFonts w:hint="eastAsia" w:ascii="宋体"/>
          <w:kern w:val="0"/>
          <w:szCs w:val="20"/>
        </w:rPr>
        <w:t xml:space="preserve"> 3796的规定。</w:t>
      </w:r>
    </w:p>
    <w:p w14:paraId="21CE34D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辛硫磷乳油</w:t>
      </w:r>
      <w:r>
        <w:rPr>
          <w:rFonts w:hint="eastAsia" w:ascii="宋体" w:hAnsi="宋体"/>
        </w:rPr>
        <w:t xml:space="preserve">禁止用一般铁桶包装，应用带有内塞及外盖的棕色玻璃瓶、铝瓶或氟化瓶包装，每瓶净含量为150 </w:t>
      </w:r>
      <w:r>
        <w:rPr>
          <w:rFonts w:hint="default" w:ascii="Times New Roman" w:hAnsi="Times New Roman" w:eastAsia="宋体" w:cs="Times New Roman"/>
          <w:kern w:val="0"/>
          <w:szCs w:val="20"/>
        </w:rPr>
        <w:t>g(mL)</w:t>
      </w:r>
      <w:r>
        <w:rPr>
          <w:rFonts w:hint="eastAsia" w:ascii="宋体" w:hAnsi="宋体"/>
        </w:rPr>
        <w:t xml:space="preserve">、300 </w:t>
      </w:r>
      <w:r>
        <w:rPr>
          <w:rFonts w:hint="default" w:ascii="Times New Roman" w:hAnsi="Times New Roman" w:eastAsia="宋体" w:cs="Times New Roman"/>
          <w:kern w:val="0"/>
          <w:szCs w:val="20"/>
        </w:rPr>
        <w:t>g(mL)</w:t>
      </w:r>
      <w:r>
        <w:rPr>
          <w:rFonts w:hint="eastAsia" w:ascii="宋体" w:hAnsi="宋体"/>
        </w:rPr>
        <w:t xml:space="preserve">、500 </w:t>
      </w:r>
      <w:r>
        <w:rPr>
          <w:rFonts w:hint="default" w:ascii="Times New Roman" w:hAnsi="Times New Roman" w:eastAsia="宋体" w:cs="Times New Roman"/>
          <w:kern w:val="0"/>
          <w:szCs w:val="20"/>
        </w:rPr>
        <w:t>g(mL)</w:t>
      </w:r>
      <w:r>
        <w:rPr>
          <w:rFonts w:hint="eastAsia" w:ascii="宋体" w:hAnsi="宋体"/>
        </w:rPr>
        <w:t xml:space="preserve">；外包装用钙塑箱或瓦楞纸箱，每箱净含量应不超过15 </w:t>
      </w:r>
      <w:r>
        <w:rPr>
          <w:rFonts w:hint="default" w:ascii="Times New Roman" w:hAnsi="Times New Roman" w:eastAsia="宋体" w:cs="Times New Roman"/>
          <w:kern w:val="0"/>
          <w:szCs w:val="20"/>
        </w:rPr>
        <w:t>kg</w:t>
      </w:r>
      <w:r>
        <w:rPr>
          <w:rFonts w:hint="eastAsia" w:ascii="宋体"/>
          <w:kern w:val="0"/>
          <w:szCs w:val="20"/>
        </w:rPr>
        <w:t xml:space="preserve">。也可根据用户要求或订货协议采用其他形式的包装，但应符合 </w:t>
      </w:r>
      <w:r>
        <w:rPr>
          <w:rFonts w:hint="default" w:ascii="Times New Roman" w:hAnsi="Times New Roman" w:eastAsia="宋体" w:cs="Times New Roman"/>
          <w:kern w:val="0"/>
          <w:szCs w:val="20"/>
        </w:rPr>
        <w:t>GB</w:t>
      </w:r>
      <w:r>
        <w:rPr>
          <w:rFonts w:hint="eastAsia" w:ascii="宋体"/>
          <w:kern w:val="0"/>
          <w:szCs w:val="20"/>
        </w:rPr>
        <w:t xml:space="preserve"> 3796的规定。</w:t>
      </w:r>
    </w:p>
    <w:p w14:paraId="7ECD4256">
      <w:pPr>
        <w:pStyle w:val="54"/>
        <w:spacing w:before="156" w:after="156"/>
      </w:pPr>
      <w:r>
        <w:rPr>
          <w:rFonts w:hint="eastAsia"/>
        </w:rPr>
        <w:t>储运</w:t>
      </w:r>
    </w:p>
    <w:p w14:paraId="2376EC9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辛硫磷乳油包装件应储存在通风、干燥的库房中。储运时，应严防潮湿和日晒，不应与食物、种子和饲料混放，应避免与皮肤、眼睛接触，并防止由口鼻吸入。</w:t>
      </w:r>
    </w:p>
    <w:p w14:paraId="245ED60A">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br w:type="page"/>
      </w:r>
    </w:p>
    <w:p w14:paraId="6546032A">
      <w:pPr>
        <w:pStyle w:val="123"/>
        <w:tabs>
          <w:tab w:val="clear" w:pos="360"/>
        </w:tabs>
        <w:rPr>
          <w:rFonts w:ascii="宋体" w:hAnsi="宋体" w:eastAsia="宋体" w:cs="宋体"/>
        </w:rPr>
      </w:pPr>
      <w:r>
        <w:rPr>
          <w:rFonts w:hint="eastAsia"/>
          <w:szCs w:val="24"/>
        </w:rPr>
        <w:br w:type="textWrapping"/>
      </w:r>
      <w:r>
        <w:rPr>
          <w:rFonts w:hint="eastAsia"/>
          <w:szCs w:val="24"/>
        </w:rPr>
        <w:t>(资料性)</w:t>
      </w:r>
      <w:r>
        <w:rPr>
          <w:rFonts w:hint="eastAsia"/>
          <w:szCs w:val="24"/>
        </w:rPr>
        <w:br w:type="textWrapping"/>
      </w:r>
      <w:r>
        <w:rPr>
          <w:rFonts w:hint="eastAsia" w:hAnsi="黑体" w:cs="黑体"/>
        </w:rPr>
        <w:t>辛硫磷的其他名称、结构式和基本物化参数</w:t>
      </w:r>
    </w:p>
    <w:p w14:paraId="49F451AD">
      <w:pPr>
        <w:ind w:firstLine="420" w:firstLineChars="200"/>
        <w:jc w:val="left"/>
        <w:rPr>
          <w:rFonts w:hint="eastAsia" w:ascii="宋体" w:hAnsi="宋体" w:eastAsia="宋体" w:cs="黑体"/>
          <w:szCs w:val="21"/>
        </w:rPr>
      </w:pPr>
      <w:r>
        <w:rPr>
          <w:rFonts w:hint="eastAsia" w:ascii="宋体" w:hAnsi="宋体" w:eastAsia="宋体" w:cs="黑体"/>
          <w:szCs w:val="21"/>
        </w:rPr>
        <w:t>辛硫磷的其他名称、结构式和基本物化参数如下：</w:t>
      </w:r>
    </w:p>
    <w:p w14:paraId="6CF66156">
      <w:pPr>
        <w:pStyle w:val="23"/>
        <w:ind w:left="420" w:firstLine="0" w:firstLineChars="0"/>
        <w:rPr>
          <w:rFonts w:hint="eastAsia" w:hAnsi="宋体" w:eastAsia="宋体" w:cs="Arial"/>
          <w:szCs w:val="21"/>
          <w:lang w:eastAsia="zh-CN"/>
        </w:rPr>
      </w:pPr>
      <w:r>
        <w:rPr>
          <w:rFonts w:ascii="Times New Roman"/>
        </w:rPr>
        <w:t>——</w:t>
      </w:r>
      <w:r>
        <w:rPr>
          <w:rFonts w:hint="default" w:ascii="Times New Roman" w:hAnsi="Times New Roman" w:cs="Times New Roman"/>
        </w:rPr>
        <w:t>ISO</w:t>
      </w:r>
      <w:r>
        <w:rPr>
          <w:rFonts w:hint="eastAsia" w:hAnsi="宋体" w:cs="Arial"/>
        </w:rPr>
        <w:t>通用名称：</w:t>
      </w:r>
      <w:r>
        <w:rPr>
          <w:rFonts w:hint="eastAsia" w:ascii="Times New Roman" w:hAnsi="Times New Roman" w:eastAsia="宋体" w:cs="Times New Roman"/>
          <w:iCs/>
          <w:szCs w:val="21"/>
        </w:rPr>
        <w:t>Phoxim</w:t>
      </w:r>
      <w:r>
        <w:rPr>
          <w:rFonts w:hint="eastAsia" w:hAnsi="宋体"/>
          <w:szCs w:val="21"/>
          <w:lang w:eastAsia="zh-CN"/>
        </w:rPr>
        <w:t>；</w:t>
      </w:r>
    </w:p>
    <w:p w14:paraId="43011ECC">
      <w:pPr>
        <w:pStyle w:val="23"/>
        <w:rPr>
          <w:rFonts w:hint="eastAsia" w:hAnsi="宋体" w:cs="Arial"/>
          <w:iCs/>
          <w:szCs w:val="21"/>
          <w:lang w:eastAsia="zh-CN"/>
        </w:rPr>
      </w:pPr>
      <w:r>
        <w:rPr>
          <w:rFonts w:ascii="Times New Roman"/>
          <w:szCs w:val="21"/>
        </w:rPr>
        <w:t>——</w:t>
      </w:r>
      <w:r>
        <w:rPr>
          <w:rFonts w:hint="default" w:ascii="Times New Roman" w:hAnsi="Times New Roman" w:cs="Times New Roman"/>
          <w:iCs/>
          <w:szCs w:val="21"/>
        </w:rPr>
        <w:t>CAS</w:t>
      </w:r>
      <w:r>
        <w:rPr>
          <w:rFonts w:hint="eastAsia" w:hAnsi="宋体" w:cs="Arial"/>
          <w:iCs/>
          <w:szCs w:val="21"/>
        </w:rPr>
        <w:t>登录号：</w:t>
      </w:r>
      <w:r>
        <w:rPr>
          <w:rFonts w:hint="eastAsia"/>
        </w:rPr>
        <w:t>14816-18-3</w:t>
      </w:r>
      <w:r>
        <w:rPr>
          <w:rFonts w:hint="eastAsia" w:hAnsi="宋体" w:cs="Arial"/>
          <w:iCs/>
          <w:szCs w:val="21"/>
          <w:lang w:eastAsia="zh-CN"/>
        </w:rPr>
        <w:t>；</w:t>
      </w:r>
    </w:p>
    <w:p w14:paraId="27535FD1">
      <w:pPr>
        <w:pStyle w:val="23"/>
        <w:rPr>
          <w:rFonts w:hint="eastAsia" w:hAnsi="宋体" w:cs="Arial"/>
          <w:iCs/>
          <w:szCs w:val="21"/>
          <w:lang w:eastAsia="zh-CN"/>
        </w:rPr>
      </w:pPr>
      <w:r>
        <w:t>——</w:t>
      </w:r>
      <w:r>
        <w:rPr>
          <w:rFonts w:hint="default" w:ascii="Times New Roman" w:hAnsi="Times New Roman" w:eastAsia="宋体" w:cs="Times New Roman"/>
          <w:iCs/>
          <w:szCs w:val="21"/>
        </w:rPr>
        <w:t>CIPAC</w:t>
      </w:r>
      <w:r>
        <w:rPr>
          <w:rFonts w:hint="eastAsia" w:ascii="宋体" w:hAnsi="宋体"/>
        </w:rPr>
        <w:t>数字代码：</w:t>
      </w:r>
      <w:r>
        <w:rPr>
          <w:rFonts w:hint="eastAsia" w:hAnsi="宋体"/>
          <w:lang w:val="en-US" w:eastAsia="zh-CN"/>
        </w:rPr>
        <w:t>364</w:t>
      </w:r>
      <w:r>
        <w:rPr>
          <w:rFonts w:hint="eastAsia" w:ascii="宋体" w:hAnsi="宋体"/>
        </w:rPr>
        <w:t>；</w:t>
      </w:r>
    </w:p>
    <w:p w14:paraId="1D074A02">
      <w:pPr>
        <w:pStyle w:val="23"/>
        <w:snapToGrid w:val="0"/>
        <w:rPr>
          <w:rFonts w:hAnsi="宋体" w:cs="Arial"/>
          <w:szCs w:val="21"/>
        </w:rPr>
      </w:pPr>
      <w:r>
        <w:rPr>
          <w:rFonts w:ascii="Times New Roman"/>
          <w:szCs w:val="21"/>
        </w:rPr>
        <w:t>——</w:t>
      </w:r>
      <w:r>
        <w:rPr>
          <w:rFonts w:hint="eastAsia" w:hAnsi="宋体" w:cs="Arial"/>
          <w:szCs w:val="21"/>
        </w:rPr>
        <w:t>化学名称：</w:t>
      </w:r>
      <w:r>
        <w:rPr>
          <w:rFonts w:hint="default" w:ascii="Times New Roman" w:hAnsi="Times New Roman" w:cs="Times New Roman"/>
          <w:i/>
          <w:szCs w:val="21"/>
        </w:rPr>
        <w:t>O,O</w:t>
      </w:r>
      <w:r>
        <w:rPr>
          <w:rFonts w:hint="eastAsia" w:hAnsi="宋体"/>
          <w:szCs w:val="21"/>
        </w:rPr>
        <w:t>-二乙基-</w:t>
      </w:r>
      <w:r>
        <w:rPr>
          <w:rFonts w:hint="default" w:ascii="Times New Roman" w:hAnsi="Times New Roman" w:cs="Times New Roman"/>
          <w:i/>
          <w:szCs w:val="21"/>
        </w:rPr>
        <w:t>O</w:t>
      </w:r>
      <w:r>
        <w:rPr>
          <w:rFonts w:hint="default" w:ascii="Times New Roman" w:hAnsi="Times New Roman" w:cs="Times New Roman"/>
          <w:szCs w:val="21"/>
        </w:rPr>
        <w:t>-α</w:t>
      </w:r>
      <w:r>
        <w:rPr>
          <w:rFonts w:hint="eastAsia" w:hAnsi="宋体"/>
          <w:szCs w:val="21"/>
        </w:rPr>
        <w:t>-氰基亚苄胺基硫代磷酸酯</w:t>
      </w:r>
      <w:r>
        <w:rPr>
          <w:rFonts w:hint="eastAsia" w:hAnsi="宋体" w:cs="Arial"/>
          <w:szCs w:val="21"/>
        </w:rPr>
        <w:t>。</w:t>
      </w:r>
    </w:p>
    <w:p w14:paraId="3BAEF6A9">
      <w:pPr>
        <w:pStyle w:val="23"/>
        <w:snapToGrid w:val="0"/>
        <w:rPr>
          <w:rFonts w:hAnsi="宋体" w:cs="Arial"/>
        </w:rPr>
      </w:pPr>
      <w:r>
        <w:rPr>
          <w:rFonts w:ascii="Times New Roman"/>
        </w:rPr>
        <w:t>——</w:t>
      </w:r>
      <w:r>
        <w:rPr>
          <w:rFonts w:hint="eastAsia" w:hAnsi="宋体" w:cs="Arial"/>
        </w:rPr>
        <w:t>结构式：</w:t>
      </w:r>
    </w:p>
    <w:p w14:paraId="42397342">
      <w:pPr>
        <w:spacing w:line="360" w:lineRule="auto"/>
        <w:jc w:val="center"/>
        <w:rPr>
          <w:rFonts w:ascii="宋体" w:hAnsi="宋体" w:cs="Arial"/>
          <w:sz w:val="24"/>
        </w:rPr>
      </w:pPr>
      <w:r>
        <w:rPr>
          <w:sz w:val="24"/>
        </w:rPr>
        <w:object>
          <v:shape id="_x0000_i1027" o:spt="75" type="#_x0000_t75" style="height:84pt;width:183.35pt;" o:ole="t" filled="f" o:preferrelative="t" stroked="f" coordsize="21600,21600">
            <v:path/>
            <v:fill on="f" focussize="0,0"/>
            <v:stroke on="f" joinstyle="miter"/>
            <v:imagedata r:id="rId15" o:title=""/>
            <o:lock v:ext="edit" aspectratio="t"/>
            <w10:wrap type="none"/>
            <w10:anchorlock/>
          </v:shape>
          <o:OLEObject Type="Embed" ProgID="ChemWindow.Document" ShapeID="_x0000_i1027" DrawAspect="Content" ObjectID="_1468075727" r:id="rId14">
            <o:LockedField>false</o:LockedField>
          </o:OLEObject>
        </w:object>
      </w:r>
      <w:r>
        <w:rPr>
          <w:rFonts w:ascii="宋体" w:hAnsi="宋体"/>
          <w:sz w:val="24"/>
        </w:rPr>
        <w:t xml:space="preserve">   </w:t>
      </w:r>
    </w:p>
    <w:p w14:paraId="310777DB">
      <w:pPr>
        <w:ind w:firstLine="420" w:firstLineChars="200"/>
        <w:rPr>
          <w:rFonts w:ascii="宋体" w:hAnsi="宋体" w:cs="Arial"/>
          <w:szCs w:val="21"/>
        </w:rPr>
      </w:pPr>
      <w:r>
        <w:t>——</w:t>
      </w:r>
      <w:r>
        <w:rPr>
          <w:rFonts w:hint="eastAsia" w:ascii="宋体" w:hAnsi="宋体" w:cs="Arial"/>
          <w:szCs w:val="21"/>
        </w:rPr>
        <w:t>分子式：</w:t>
      </w:r>
      <w:r>
        <w:rPr>
          <w:rFonts w:hint="default" w:ascii="Times New Roman" w:hAnsi="Times New Roman" w:cs="Times New Roman"/>
          <w:szCs w:val="21"/>
        </w:rPr>
        <w:t>C</w:t>
      </w:r>
      <w:r>
        <w:rPr>
          <w:rFonts w:hint="eastAsia" w:ascii="宋体" w:hAnsi="宋体" w:cs="宋体"/>
          <w:szCs w:val="21"/>
          <w:vertAlign w:val="subscript"/>
        </w:rPr>
        <w:t>12</w:t>
      </w:r>
      <w:r>
        <w:rPr>
          <w:rFonts w:hint="eastAsia" w:ascii="Times New Roman" w:hAnsi="Times New Roman" w:eastAsia="宋体" w:cs="Times New Roman"/>
          <w:szCs w:val="21"/>
        </w:rPr>
        <w:t>H</w:t>
      </w:r>
      <w:r>
        <w:rPr>
          <w:rFonts w:hint="eastAsia" w:ascii="宋体" w:hAnsi="宋体" w:cs="宋体"/>
          <w:szCs w:val="21"/>
          <w:vertAlign w:val="subscript"/>
        </w:rPr>
        <w:t>15</w:t>
      </w:r>
      <w:r>
        <w:rPr>
          <w:rFonts w:hint="eastAsia" w:ascii="Times New Roman" w:hAnsi="Times New Roman" w:eastAsia="宋体" w:cs="Times New Roman"/>
          <w:szCs w:val="21"/>
        </w:rPr>
        <w:t>N</w:t>
      </w:r>
      <w:r>
        <w:rPr>
          <w:rFonts w:hint="eastAsia" w:ascii="宋体" w:hAnsi="宋体" w:cs="宋体"/>
          <w:szCs w:val="21"/>
          <w:vertAlign w:val="subscript"/>
        </w:rPr>
        <w:t>2</w:t>
      </w:r>
      <w:r>
        <w:rPr>
          <w:rFonts w:hint="eastAsia" w:ascii="Times New Roman" w:hAnsi="Times New Roman" w:eastAsia="宋体" w:cs="Times New Roman"/>
          <w:szCs w:val="21"/>
        </w:rPr>
        <w:t>O</w:t>
      </w:r>
      <w:r>
        <w:rPr>
          <w:rFonts w:hint="eastAsia" w:ascii="宋体" w:hAnsi="宋体" w:cs="宋体"/>
          <w:szCs w:val="21"/>
          <w:vertAlign w:val="subscript"/>
        </w:rPr>
        <w:t>3</w:t>
      </w:r>
      <w:r>
        <w:rPr>
          <w:rFonts w:hint="eastAsia" w:ascii="Times New Roman" w:hAnsi="Times New Roman" w:eastAsia="宋体" w:cs="Times New Roman"/>
          <w:szCs w:val="21"/>
        </w:rPr>
        <w:t>PS</w:t>
      </w:r>
      <w:r>
        <w:rPr>
          <w:rFonts w:hint="eastAsia" w:ascii="宋体" w:hAnsi="宋体" w:cs="Arial"/>
          <w:szCs w:val="21"/>
          <w:shd w:val="clear" w:color="auto" w:fill="FFFFFF"/>
        </w:rPr>
        <w:t>。</w:t>
      </w:r>
    </w:p>
    <w:p w14:paraId="068DCDFA">
      <w:pPr>
        <w:ind w:firstLine="420" w:firstLineChars="200"/>
        <w:rPr>
          <w:rFonts w:ascii="宋体" w:hAnsi="宋体" w:cs="Arial"/>
          <w:szCs w:val="21"/>
        </w:rPr>
      </w:pPr>
      <w:r>
        <w:t>——</w:t>
      </w:r>
      <w:r>
        <w:rPr>
          <w:rFonts w:hint="eastAsia" w:ascii="宋体" w:hAnsi="宋体" w:cs="Arial"/>
          <w:szCs w:val="21"/>
        </w:rPr>
        <w:t>相对分子质量：</w:t>
      </w:r>
      <w:r>
        <w:rPr>
          <w:rFonts w:hint="eastAsia" w:ascii="宋体" w:hAnsi="宋体" w:cs="宋体"/>
          <w:szCs w:val="21"/>
        </w:rPr>
        <w:t>298.3</w:t>
      </w:r>
      <w:r>
        <w:rPr>
          <w:rFonts w:hint="eastAsia" w:ascii="宋体" w:hAnsi="宋体" w:cs="Arial"/>
          <w:color w:val="333333"/>
          <w:szCs w:val="21"/>
          <w:shd w:val="clear" w:color="auto" w:fill="FFFFFF"/>
        </w:rPr>
        <w:t>。</w:t>
      </w:r>
    </w:p>
    <w:p w14:paraId="092392E4">
      <w:pPr>
        <w:ind w:firstLine="420" w:firstLineChars="200"/>
        <w:rPr>
          <w:rFonts w:ascii="宋体" w:hAnsi="宋体" w:cs="Arial"/>
          <w:szCs w:val="21"/>
        </w:rPr>
      </w:pPr>
      <w:r>
        <w:t>——</w:t>
      </w:r>
      <w:r>
        <w:rPr>
          <w:rFonts w:hint="eastAsia" w:ascii="宋体" w:hAnsi="宋体" w:cs="Arial"/>
          <w:szCs w:val="21"/>
        </w:rPr>
        <w:t>生物活性：杀虫。</w:t>
      </w:r>
    </w:p>
    <w:p w14:paraId="34C6E89B">
      <w:pPr>
        <w:ind w:firstLine="420" w:firstLineChars="200"/>
        <w:rPr>
          <w:rFonts w:ascii="宋体" w:hAnsi="宋体" w:cs="Arial"/>
          <w:szCs w:val="21"/>
        </w:rPr>
      </w:pPr>
      <w:r>
        <w:t>——</w:t>
      </w:r>
      <w:r>
        <w:rPr>
          <w:rFonts w:hint="eastAsia" w:ascii="宋体" w:hAnsi="宋体" w:cs="Arial"/>
          <w:szCs w:val="21"/>
        </w:rPr>
        <w:t>熔点：5℃～6</w:t>
      </w:r>
      <w:r>
        <w:rPr>
          <w:rFonts w:hint="eastAsia" w:ascii="Times New Roman" w:hAnsi="Times New Roman" w:eastAsia="宋体" w:cs="Times New Roman"/>
          <w:szCs w:val="21"/>
        </w:rPr>
        <w:t>℃</w:t>
      </w:r>
      <w:r>
        <w:rPr>
          <w:rFonts w:hint="eastAsia" w:ascii="宋体" w:hAnsi="宋体" w:cs="Arial"/>
          <w:szCs w:val="21"/>
        </w:rPr>
        <w:t>。</w:t>
      </w:r>
    </w:p>
    <w:p w14:paraId="4DD6497D">
      <w:pPr>
        <w:pStyle w:val="23"/>
        <w:rPr>
          <w:rFonts w:hAnsi="宋体" w:cs="Arial"/>
          <w:szCs w:val="21"/>
        </w:rPr>
      </w:pPr>
      <w:r>
        <w:t>——</w:t>
      </w:r>
      <w:r>
        <w:rPr>
          <w:rFonts w:hint="eastAsia"/>
          <w:szCs w:val="21"/>
        </w:rPr>
        <w:t>溶解性</w:t>
      </w:r>
      <w:r>
        <w:rPr>
          <w:szCs w:val="21"/>
        </w:rPr>
        <w:t>(</w:t>
      </w:r>
      <w:r>
        <w:rPr>
          <w:rFonts w:hint="eastAsia"/>
          <w:szCs w:val="21"/>
        </w:rPr>
        <w:t>室温</w:t>
      </w:r>
      <w:r>
        <w:rPr>
          <w:szCs w:val="21"/>
        </w:rPr>
        <w:t>)</w:t>
      </w:r>
      <w:r>
        <w:rPr>
          <w:rFonts w:hint="eastAsia"/>
          <w:szCs w:val="21"/>
        </w:rPr>
        <w:t>：</w:t>
      </w:r>
      <w:r>
        <w:rPr>
          <w:rFonts w:hint="eastAsia" w:hAnsi="宋体"/>
          <w:bCs/>
          <w:szCs w:val="21"/>
        </w:rPr>
        <w:t xml:space="preserve">水7 </w:t>
      </w:r>
      <w:r>
        <w:rPr>
          <w:rFonts w:hint="eastAsia" w:ascii="Times New Roman" w:hAnsi="Times New Roman" w:eastAsia="宋体" w:cs="Times New Roman"/>
          <w:kern w:val="2"/>
          <w:sz w:val="21"/>
          <w:szCs w:val="21"/>
          <w:lang w:val="en-US" w:eastAsia="zh-CN" w:bidi="ar-SA"/>
        </w:rPr>
        <w:t>mg/L</w:t>
      </w:r>
      <w:r>
        <w:rPr>
          <w:rFonts w:hint="eastAsia" w:hAnsi="宋体"/>
          <w:bCs/>
          <w:szCs w:val="21"/>
        </w:rPr>
        <w:t>，二氯甲烷</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500 </w:t>
      </w:r>
      <w:r>
        <w:rPr>
          <w:rFonts w:hint="eastAsia" w:ascii="Times New Roman" w:hAnsi="Times New Roman" w:eastAsia="宋体" w:cs="Times New Roman"/>
          <w:kern w:val="2"/>
          <w:sz w:val="21"/>
          <w:szCs w:val="21"/>
          <w:lang w:val="en-US" w:eastAsia="zh-CN" w:bidi="ar-SA"/>
        </w:rPr>
        <w:t>g/kg</w:t>
      </w:r>
      <w:r>
        <w:rPr>
          <w:rFonts w:hint="eastAsia" w:hAnsi="宋体"/>
          <w:bCs/>
          <w:szCs w:val="21"/>
        </w:rPr>
        <w:t>，异丙醇</w:t>
      </w:r>
      <w:r>
        <w:rPr>
          <w:rFonts w:hint="eastAsia" w:ascii="Times New Roman" w:hAnsi="Times New Roman" w:eastAsia="宋体" w:cs="Times New Roman"/>
          <w:kern w:val="2"/>
          <w:sz w:val="21"/>
          <w:szCs w:val="21"/>
          <w:lang w:val="en-US" w:eastAsia="zh-CN" w:bidi="ar-SA"/>
        </w:rPr>
        <w:t>&gt;</w:t>
      </w:r>
      <w:r>
        <w:rPr>
          <w:rFonts w:hint="eastAsia" w:hAnsi="宋体"/>
          <w:bCs/>
          <w:szCs w:val="21"/>
        </w:rPr>
        <w:t xml:space="preserve">600 </w:t>
      </w:r>
      <w:r>
        <w:rPr>
          <w:rFonts w:hint="eastAsia" w:ascii="Times New Roman" w:hAnsi="Times New Roman" w:eastAsia="宋体" w:cs="Times New Roman"/>
          <w:kern w:val="2"/>
          <w:sz w:val="21"/>
          <w:szCs w:val="21"/>
          <w:lang w:val="en-US" w:eastAsia="zh-CN" w:bidi="ar-SA"/>
        </w:rPr>
        <w:t>g/kg</w:t>
      </w:r>
      <w:r>
        <w:rPr>
          <w:rFonts w:hint="eastAsia" w:hAnsi="宋体"/>
          <w:bCs/>
          <w:szCs w:val="21"/>
        </w:rPr>
        <w:t>，稍溶于石油醚</w:t>
      </w:r>
      <w:r>
        <w:rPr>
          <w:rFonts w:hint="eastAsia" w:hAnsi="宋体" w:cs="Arial"/>
          <w:szCs w:val="21"/>
        </w:rPr>
        <w:t>。</w:t>
      </w:r>
    </w:p>
    <w:p w14:paraId="31C892E7">
      <w:pPr>
        <w:widowControl/>
        <w:autoSpaceDE/>
        <w:autoSpaceDN/>
        <w:ind w:firstLine="420" w:firstLineChars="200"/>
      </w:pPr>
      <w:r>
        <w:t>——</w:t>
      </w:r>
      <w:r>
        <w:rPr>
          <w:rFonts w:hint="eastAsia"/>
          <w:szCs w:val="21"/>
        </w:rPr>
        <w:t>稳定性：</w:t>
      </w:r>
      <w:r>
        <w:rPr>
          <w:rFonts w:hint="eastAsia" w:hAnsi="宋体"/>
          <w:bCs/>
          <w:szCs w:val="21"/>
        </w:rPr>
        <w:t>原药在室温为浅红色油状物。蒸馏时分解，对水和酸性介质稳定。</w:t>
      </w:r>
    </w:p>
    <w:p w14:paraId="3F225509">
      <w:pPr>
        <w:pStyle w:val="92"/>
        <w:framePr w:wrap="around" w:hAnchor="page" w:x="4019" w:y="415"/>
      </w:pPr>
      <w:r>
        <w:t>_________________________________</w:t>
      </w:r>
    </w:p>
    <w:p w14:paraId="23251BAE">
      <w:pPr>
        <w:widowControl/>
        <w:tabs>
          <w:tab w:val="center" w:pos="4201"/>
          <w:tab w:val="right" w:leader="dot" w:pos="9298"/>
        </w:tabs>
        <w:autoSpaceDE w:val="0"/>
        <w:autoSpaceDN w:val="0"/>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92C01">
    <w:pPr>
      <w:pStyle w:val="78"/>
      <w:jc w:val="left"/>
    </w:pPr>
    <w:r>
      <w:fldChar w:fldCharType="begin"/>
    </w:r>
    <w:r>
      <w:instrText xml:space="preserve"> PAGE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7D198">
    <w:pPr>
      <w:pStyle w:val="78"/>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88FF8">
    <w:pPr>
      <w:pStyle w:val="86"/>
      <w:jc w:val="left"/>
    </w:pPr>
    <w:r>
      <w:rPr>
        <w:rFonts w:hint="eastAsia"/>
      </w:rPr>
      <w:t>GB</w:t>
    </w:r>
    <w:r>
      <w:t xml:space="preserve">/T </w:t>
    </w:r>
    <w:r>
      <w:rPr>
        <w:rFonts w:hint="eastAsia"/>
      </w:rPr>
      <w:t>9557</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4E43A">
    <w:pPr>
      <w:pStyle w:val="86"/>
    </w:pPr>
    <w:r>
      <w:rPr>
        <w:rFonts w:hint="eastAsia"/>
      </w:rPr>
      <w:t>GB</w:t>
    </w:r>
    <w:r>
      <w:t xml:space="preserve">/T </w:t>
    </w:r>
    <w:r>
      <w:rPr>
        <w:rFonts w:hint="eastAsia"/>
      </w:rPr>
      <w:t>9557</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76"/>
      <w:suff w:val="nothing"/>
      <w:lvlText w:val="%1   "/>
      <w:lvlJc w:val="left"/>
      <w:pPr>
        <w:ind w:left="544" w:hanging="181"/>
      </w:pPr>
      <w:rPr>
        <w:rFonts w:hint="eastAsia" w:ascii="宋体" w:eastAsia="宋体"/>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0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83"/>
      <w:suff w:val="nothing"/>
      <w:lvlText w:val="%1.%2.%3.%4.%5　"/>
      <w:lvlJc w:val="left"/>
      <w:pPr>
        <w:ind w:left="0" w:firstLine="0"/>
      </w:pPr>
      <w:rPr>
        <w:rFonts w:hint="eastAsia" w:ascii="黑体" w:hAnsi="Times New Roman" w:eastAsia="黑体"/>
        <w:b w:val="0"/>
        <w:i w:val="0"/>
        <w:sz w:val="21"/>
      </w:rPr>
    </w:lvl>
    <w:lvl w:ilvl="5" w:tentative="0">
      <w:start w:val="1"/>
      <w:numFmt w:val="decimal"/>
      <w:pStyle w:val="8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26"/>
      <w:suff w:val="space"/>
      <w:lvlText w:val="%1"/>
      <w:lvlJc w:val="left"/>
      <w:pPr>
        <w:ind w:left="623" w:hanging="425"/>
      </w:pPr>
      <w:rPr>
        <w:rFonts w:hint="eastAsia"/>
      </w:rPr>
    </w:lvl>
    <w:lvl w:ilvl="1" w:tentative="0">
      <w:start w:val="1"/>
      <w:numFmt w:val="decimal"/>
      <w:pStyle w:val="13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00"/>
      <w:suff w:val="nothing"/>
      <w:lvlText w:val="%1——"/>
      <w:lvlJc w:val="left"/>
      <w:pPr>
        <w:ind w:left="833" w:hanging="408"/>
      </w:pPr>
      <w:rPr>
        <w:rFonts w:hint="eastAsia"/>
      </w:rPr>
    </w:lvl>
    <w:lvl w:ilvl="1" w:tentative="0">
      <w:start w:val="1"/>
      <w:numFmt w:val="bullet"/>
      <w:pStyle w:val="7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0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6"/>
      <w:lvlText w:val="%2)"/>
      <w:lvlJc w:val="left"/>
      <w:pPr>
        <w:tabs>
          <w:tab w:val="left" w:pos="1260"/>
        </w:tabs>
        <w:ind w:left="1259" w:hanging="419"/>
      </w:pPr>
      <w:rPr>
        <w:rFonts w:hint="eastAsia"/>
      </w:rPr>
    </w:lvl>
    <w:lvl w:ilvl="2" w:tentative="0">
      <w:start w:val="1"/>
      <w:numFmt w:val="decimal"/>
      <w:pStyle w:val="8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51"/>
      <w:lvlText w:val="%1"/>
      <w:lvlJc w:val="left"/>
      <w:pPr>
        <w:tabs>
          <w:tab w:val="left" w:pos="0"/>
        </w:tabs>
        <w:ind w:left="0" w:hanging="425"/>
      </w:pPr>
      <w:rPr>
        <w:rFonts w:hint="eastAsia"/>
      </w:rPr>
    </w:lvl>
    <w:lvl w:ilvl="1" w:tentative="0">
      <w:start w:val="1"/>
      <w:numFmt w:val="decimal"/>
      <w:pStyle w:val="12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AF7EBF"/>
    <w:multiLevelType w:val="multilevel"/>
    <w:tmpl w:val="63AF7EBF"/>
    <w:lvl w:ilvl="0" w:tentative="0">
      <w:start w:val="1"/>
      <w:numFmt w:val="decimal"/>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46260FA"/>
    <w:multiLevelType w:val="multilevel"/>
    <w:tmpl w:val="646260FA"/>
    <w:lvl w:ilvl="0" w:tentative="0">
      <w:start w:val="1"/>
      <w:numFmt w:val="decimal"/>
      <w:pStyle w:val="5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2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5"/>
      <w:suff w:val="nothing"/>
      <w:lvlText w:val="%1.%2.%3.%4　"/>
      <w:lvlJc w:val="left"/>
      <w:pPr>
        <w:ind w:left="0" w:firstLine="0"/>
      </w:pPr>
      <w:rPr>
        <w:rFonts w:hint="eastAsia" w:ascii="黑体" w:hAnsi="Times New Roman" w:eastAsia="黑体"/>
        <w:b w:val="0"/>
        <w:i w:val="0"/>
        <w:sz w:val="21"/>
      </w:rPr>
    </w:lvl>
    <w:lvl w:ilvl="4" w:tentative="0">
      <w:start w:val="1"/>
      <w:numFmt w:val="decimal"/>
      <w:pStyle w:val="6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74"/>
      <w:lvlText w:val="%1)"/>
      <w:lvlJc w:val="left"/>
      <w:pPr>
        <w:tabs>
          <w:tab w:val="left" w:pos="839"/>
        </w:tabs>
        <w:ind w:left="839" w:hanging="419"/>
      </w:pPr>
      <w:rPr>
        <w:rFonts w:hint="eastAsia" w:ascii="宋体" w:eastAsia="宋体"/>
        <w:b w:val="0"/>
        <w:i w:val="0"/>
        <w:sz w:val="21"/>
      </w:rPr>
    </w:lvl>
    <w:lvl w:ilvl="1" w:tentative="0">
      <w:start w:val="1"/>
      <w:numFmt w:val="decimal"/>
      <w:pStyle w:val="7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9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2"/>
  </w:num>
  <w:num w:numId="4">
    <w:abstractNumId w:val="5"/>
  </w:num>
  <w:num w:numId="5">
    <w:abstractNumId w:val="7"/>
  </w:num>
  <w:num w:numId="6">
    <w:abstractNumId w:val="14"/>
  </w:num>
  <w:num w:numId="7">
    <w:abstractNumId w:val="15"/>
  </w:num>
  <w:num w:numId="8">
    <w:abstractNumId w:val="0"/>
  </w:num>
  <w:num w:numId="9">
    <w:abstractNumId w:val="16"/>
  </w:num>
  <w:num w:numId="10">
    <w:abstractNumId w:val="3"/>
  </w:num>
  <w:num w:numId="11">
    <w:abstractNumId w:val="10"/>
  </w:num>
  <w:num w:numId="12">
    <w:abstractNumId w:val="9"/>
  </w:num>
  <w:num w:numId="13">
    <w:abstractNumId w:val="17"/>
  </w:num>
  <w:num w:numId="14">
    <w:abstractNumId w:val="4"/>
  </w:num>
  <w:num w:numId="15">
    <w:abstractNumId w:val="2"/>
  </w:num>
  <w:num w:numId="16">
    <w:abstractNumId w:val="6"/>
  </w:num>
  <w:num w:numId="17">
    <w:abstractNumId w:val="11"/>
  </w:num>
  <w:num w:numId="18">
    <w:abstractNumId w:val="13"/>
  </w:num>
  <w:num w:numId="19">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removePersonalInformation/>
  <w:bordersDoNotSurroundHeader w:val="1"/>
  <w:bordersDoNotSurroundFooter w:val="1"/>
  <w:hideSpellingErrors/>
  <w:hideGrammaticalErrors/>
  <w:trackRevisions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iY2E0NTk1ZmM3ZmUxZDQ0ODE4YmRlODIxNjEyYTUifQ=="/>
  </w:docVars>
  <w:rsids>
    <w:rsidRoot w:val="00172A27"/>
    <w:rsid w:val="00000244"/>
    <w:rsid w:val="0000185F"/>
    <w:rsid w:val="0000586F"/>
    <w:rsid w:val="000073A3"/>
    <w:rsid w:val="00012518"/>
    <w:rsid w:val="00013D86"/>
    <w:rsid w:val="00013E02"/>
    <w:rsid w:val="00014195"/>
    <w:rsid w:val="00020067"/>
    <w:rsid w:val="000213CF"/>
    <w:rsid w:val="0002143C"/>
    <w:rsid w:val="00025A65"/>
    <w:rsid w:val="00025DA3"/>
    <w:rsid w:val="00026C31"/>
    <w:rsid w:val="00027280"/>
    <w:rsid w:val="000320A7"/>
    <w:rsid w:val="00035925"/>
    <w:rsid w:val="00037130"/>
    <w:rsid w:val="00043826"/>
    <w:rsid w:val="00051551"/>
    <w:rsid w:val="000522F4"/>
    <w:rsid w:val="00066AD6"/>
    <w:rsid w:val="00067CDF"/>
    <w:rsid w:val="000705C4"/>
    <w:rsid w:val="00074FBE"/>
    <w:rsid w:val="000764D5"/>
    <w:rsid w:val="00083A09"/>
    <w:rsid w:val="00084706"/>
    <w:rsid w:val="000849CB"/>
    <w:rsid w:val="000860AD"/>
    <w:rsid w:val="0009005E"/>
    <w:rsid w:val="00092857"/>
    <w:rsid w:val="000960FD"/>
    <w:rsid w:val="00096CDE"/>
    <w:rsid w:val="000A20A9"/>
    <w:rsid w:val="000A48B1"/>
    <w:rsid w:val="000A5E96"/>
    <w:rsid w:val="000B3143"/>
    <w:rsid w:val="000B7104"/>
    <w:rsid w:val="000C2116"/>
    <w:rsid w:val="000C6B05"/>
    <w:rsid w:val="000C6DD6"/>
    <w:rsid w:val="000C73D4"/>
    <w:rsid w:val="000D3D4C"/>
    <w:rsid w:val="000D4F51"/>
    <w:rsid w:val="000D718B"/>
    <w:rsid w:val="000E0C46"/>
    <w:rsid w:val="000E387F"/>
    <w:rsid w:val="000E4BC4"/>
    <w:rsid w:val="000F030C"/>
    <w:rsid w:val="000F129C"/>
    <w:rsid w:val="000F2352"/>
    <w:rsid w:val="00101AF0"/>
    <w:rsid w:val="00102BF7"/>
    <w:rsid w:val="001056DE"/>
    <w:rsid w:val="0010603F"/>
    <w:rsid w:val="001075C5"/>
    <w:rsid w:val="0011113A"/>
    <w:rsid w:val="001114EF"/>
    <w:rsid w:val="001124C0"/>
    <w:rsid w:val="00116616"/>
    <w:rsid w:val="00117437"/>
    <w:rsid w:val="00120BF5"/>
    <w:rsid w:val="00126F1A"/>
    <w:rsid w:val="0013175F"/>
    <w:rsid w:val="00133219"/>
    <w:rsid w:val="001341E0"/>
    <w:rsid w:val="00145CF5"/>
    <w:rsid w:val="001512B4"/>
    <w:rsid w:val="001620A5"/>
    <w:rsid w:val="00164E53"/>
    <w:rsid w:val="0016699D"/>
    <w:rsid w:val="001669F2"/>
    <w:rsid w:val="00172A27"/>
    <w:rsid w:val="00175159"/>
    <w:rsid w:val="00176208"/>
    <w:rsid w:val="0018211B"/>
    <w:rsid w:val="001840D3"/>
    <w:rsid w:val="00184309"/>
    <w:rsid w:val="0018703D"/>
    <w:rsid w:val="001900F8"/>
    <w:rsid w:val="00190934"/>
    <w:rsid w:val="00191258"/>
    <w:rsid w:val="00192680"/>
    <w:rsid w:val="00193037"/>
    <w:rsid w:val="00193A2C"/>
    <w:rsid w:val="001A273A"/>
    <w:rsid w:val="001A288E"/>
    <w:rsid w:val="001B330F"/>
    <w:rsid w:val="001B6DC2"/>
    <w:rsid w:val="001B7C95"/>
    <w:rsid w:val="001C149C"/>
    <w:rsid w:val="001C14E5"/>
    <w:rsid w:val="001C1FFA"/>
    <w:rsid w:val="001C21AC"/>
    <w:rsid w:val="001C47BA"/>
    <w:rsid w:val="001C59EA"/>
    <w:rsid w:val="001C5D4F"/>
    <w:rsid w:val="001C5E56"/>
    <w:rsid w:val="001C6C9C"/>
    <w:rsid w:val="001C770B"/>
    <w:rsid w:val="001D005D"/>
    <w:rsid w:val="001D2E77"/>
    <w:rsid w:val="001D406C"/>
    <w:rsid w:val="001D41EE"/>
    <w:rsid w:val="001D566D"/>
    <w:rsid w:val="001E0380"/>
    <w:rsid w:val="001E13B1"/>
    <w:rsid w:val="001E7CBF"/>
    <w:rsid w:val="001F11DD"/>
    <w:rsid w:val="001F3A19"/>
    <w:rsid w:val="00211549"/>
    <w:rsid w:val="00214580"/>
    <w:rsid w:val="00215DC1"/>
    <w:rsid w:val="002226BF"/>
    <w:rsid w:val="002258EE"/>
    <w:rsid w:val="00233DE8"/>
    <w:rsid w:val="00234467"/>
    <w:rsid w:val="002376EB"/>
    <w:rsid w:val="00237D8D"/>
    <w:rsid w:val="0024080B"/>
    <w:rsid w:val="00241DA2"/>
    <w:rsid w:val="00247FEE"/>
    <w:rsid w:val="00250E7D"/>
    <w:rsid w:val="002565D5"/>
    <w:rsid w:val="00261367"/>
    <w:rsid w:val="002622C0"/>
    <w:rsid w:val="002675D9"/>
    <w:rsid w:val="002778AE"/>
    <w:rsid w:val="00280BD9"/>
    <w:rsid w:val="0028269A"/>
    <w:rsid w:val="00283590"/>
    <w:rsid w:val="00286973"/>
    <w:rsid w:val="00292C3B"/>
    <w:rsid w:val="00294E70"/>
    <w:rsid w:val="002964F9"/>
    <w:rsid w:val="002A1924"/>
    <w:rsid w:val="002A7420"/>
    <w:rsid w:val="002B0F12"/>
    <w:rsid w:val="002B1308"/>
    <w:rsid w:val="002B3C71"/>
    <w:rsid w:val="002B4554"/>
    <w:rsid w:val="002B68B4"/>
    <w:rsid w:val="002C3A27"/>
    <w:rsid w:val="002C72D8"/>
    <w:rsid w:val="002D11FA"/>
    <w:rsid w:val="002E0DDF"/>
    <w:rsid w:val="002E2906"/>
    <w:rsid w:val="002E29E2"/>
    <w:rsid w:val="002E4EAA"/>
    <w:rsid w:val="002E5635"/>
    <w:rsid w:val="002E64C3"/>
    <w:rsid w:val="002E6A2C"/>
    <w:rsid w:val="002F1D8C"/>
    <w:rsid w:val="002F21DA"/>
    <w:rsid w:val="002F2F44"/>
    <w:rsid w:val="00301F39"/>
    <w:rsid w:val="00302116"/>
    <w:rsid w:val="003042B0"/>
    <w:rsid w:val="003119F9"/>
    <w:rsid w:val="00312573"/>
    <w:rsid w:val="00316C8E"/>
    <w:rsid w:val="003230CC"/>
    <w:rsid w:val="00324EAD"/>
    <w:rsid w:val="00325926"/>
    <w:rsid w:val="00325D90"/>
    <w:rsid w:val="00327A8A"/>
    <w:rsid w:val="00336610"/>
    <w:rsid w:val="00336FC5"/>
    <w:rsid w:val="00343F73"/>
    <w:rsid w:val="003441B7"/>
    <w:rsid w:val="0034469D"/>
    <w:rsid w:val="00345060"/>
    <w:rsid w:val="003504A1"/>
    <w:rsid w:val="0035323B"/>
    <w:rsid w:val="0036032E"/>
    <w:rsid w:val="003609D2"/>
    <w:rsid w:val="00363F22"/>
    <w:rsid w:val="00375564"/>
    <w:rsid w:val="00383191"/>
    <w:rsid w:val="00386DED"/>
    <w:rsid w:val="003912E7"/>
    <w:rsid w:val="003926DB"/>
    <w:rsid w:val="00393947"/>
    <w:rsid w:val="003A2275"/>
    <w:rsid w:val="003A234F"/>
    <w:rsid w:val="003A4E34"/>
    <w:rsid w:val="003A6A4F"/>
    <w:rsid w:val="003A7088"/>
    <w:rsid w:val="003B00DF"/>
    <w:rsid w:val="003B076D"/>
    <w:rsid w:val="003B1275"/>
    <w:rsid w:val="003B1778"/>
    <w:rsid w:val="003C11CB"/>
    <w:rsid w:val="003C17DD"/>
    <w:rsid w:val="003C5BCC"/>
    <w:rsid w:val="003C6460"/>
    <w:rsid w:val="003C75F3"/>
    <w:rsid w:val="003C78A3"/>
    <w:rsid w:val="003E1867"/>
    <w:rsid w:val="003E4344"/>
    <w:rsid w:val="003E5729"/>
    <w:rsid w:val="003E601F"/>
    <w:rsid w:val="003E7CFD"/>
    <w:rsid w:val="003F4EE0"/>
    <w:rsid w:val="00400AD7"/>
    <w:rsid w:val="00402153"/>
    <w:rsid w:val="00402FC1"/>
    <w:rsid w:val="00412C60"/>
    <w:rsid w:val="00414E1B"/>
    <w:rsid w:val="0042067E"/>
    <w:rsid w:val="00425082"/>
    <w:rsid w:val="004317F3"/>
    <w:rsid w:val="00431DEB"/>
    <w:rsid w:val="004374E7"/>
    <w:rsid w:val="00444FB3"/>
    <w:rsid w:val="00446B29"/>
    <w:rsid w:val="00447ADD"/>
    <w:rsid w:val="00452E6F"/>
    <w:rsid w:val="00453F9A"/>
    <w:rsid w:val="00456152"/>
    <w:rsid w:val="00471E91"/>
    <w:rsid w:val="00474675"/>
    <w:rsid w:val="0047470C"/>
    <w:rsid w:val="00482748"/>
    <w:rsid w:val="004842A7"/>
    <w:rsid w:val="00485BB8"/>
    <w:rsid w:val="00495FC9"/>
    <w:rsid w:val="004A0F48"/>
    <w:rsid w:val="004A35F9"/>
    <w:rsid w:val="004B2409"/>
    <w:rsid w:val="004B24C1"/>
    <w:rsid w:val="004C292F"/>
    <w:rsid w:val="004C30EE"/>
    <w:rsid w:val="004D0316"/>
    <w:rsid w:val="004D60EC"/>
    <w:rsid w:val="004D71DE"/>
    <w:rsid w:val="004E0DD1"/>
    <w:rsid w:val="004E1B53"/>
    <w:rsid w:val="004E46D9"/>
    <w:rsid w:val="004E6306"/>
    <w:rsid w:val="004F6099"/>
    <w:rsid w:val="0050004A"/>
    <w:rsid w:val="00507D19"/>
    <w:rsid w:val="00510280"/>
    <w:rsid w:val="00510C58"/>
    <w:rsid w:val="00511B36"/>
    <w:rsid w:val="00511FBF"/>
    <w:rsid w:val="00511FD3"/>
    <w:rsid w:val="00513D73"/>
    <w:rsid w:val="00514A43"/>
    <w:rsid w:val="005174E5"/>
    <w:rsid w:val="00517EBE"/>
    <w:rsid w:val="00522393"/>
    <w:rsid w:val="00522620"/>
    <w:rsid w:val="00525656"/>
    <w:rsid w:val="00534C02"/>
    <w:rsid w:val="00537CC9"/>
    <w:rsid w:val="0054264B"/>
    <w:rsid w:val="00542C78"/>
    <w:rsid w:val="00543400"/>
    <w:rsid w:val="00543786"/>
    <w:rsid w:val="005478A8"/>
    <w:rsid w:val="00551CC7"/>
    <w:rsid w:val="005533D7"/>
    <w:rsid w:val="005534AB"/>
    <w:rsid w:val="00557451"/>
    <w:rsid w:val="00557AE9"/>
    <w:rsid w:val="00562C7B"/>
    <w:rsid w:val="0056684A"/>
    <w:rsid w:val="005703DE"/>
    <w:rsid w:val="00577565"/>
    <w:rsid w:val="00584539"/>
    <w:rsid w:val="0058464E"/>
    <w:rsid w:val="00592382"/>
    <w:rsid w:val="005929B8"/>
    <w:rsid w:val="00592A56"/>
    <w:rsid w:val="005A01CB"/>
    <w:rsid w:val="005A58FF"/>
    <w:rsid w:val="005A5EAF"/>
    <w:rsid w:val="005A64C0"/>
    <w:rsid w:val="005B30EC"/>
    <w:rsid w:val="005B3C11"/>
    <w:rsid w:val="005B4085"/>
    <w:rsid w:val="005C1C28"/>
    <w:rsid w:val="005C1E1D"/>
    <w:rsid w:val="005C44E8"/>
    <w:rsid w:val="005C5160"/>
    <w:rsid w:val="005C6DB5"/>
    <w:rsid w:val="005E05DC"/>
    <w:rsid w:val="005E19E7"/>
    <w:rsid w:val="005E3B66"/>
    <w:rsid w:val="005E50A8"/>
    <w:rsid w:val="005E5B16"/>
    <w:rsid w:val="005F0147"/>
    <w:rsid w:val="00605EE7"/>
    <w:rsid w:val="00610E13"/>
    <w:rsid w:val="00615B5E"/>
    <w:rsid w:val="00616D35"/>
    <w:rsid w:val="0061716C"/>
    <w:rsid w:val="006209DE"/>
    <w:rsid w:val="006243A1"/>
    <w:rsid w:val="00630ADF"/>
    <w:rsid w:val="00632E56"/>
    <w:rsid w:val="00635CBA"/>
    <w:rsid w:val="0064338B"/>
    <w:rsid w:val="00645191"/>
    <w:rsid w:val="0064627D"/>
    <w:rsid w:val="00646542"/>
    <w:rsid w:val="006504F4"/>
    <w:rsid w:val="00652C63"/>
    <w:rsid w:val="00653234"/>
    <w:rsid w:val="00654BC9"/>
    <w:rsid w:val="006552FD"/>
    <w:rsid w:val="00655F90"/>
    <w:rsid w:val="00663AF3"/>
    <w:rsid w:val="00666B6C"/>
    <w:rsid w:val="0066717B"/>
    <w:rsid w:val="00670139"/>
    <w:rsid w:val="00674D7C"/>
    <w:rsid w:val="00682682"/>
    <w:rsid w:val="00682702"/>
    <w:rsid w:val="00683E4C"/>
    <w:rsid w:val="006900CF"/>
    <w:rsid w:val="00692368"/>
    <w:rsid w:val="006A00A0"/>
    <w:rsid w:val="006A2EBC"/>
    <w:rsid w:val="006A5EA0"/>
    <w:rsid w:val="006A65A2"/>
    <w:rsid w:val="006A783B"/>
    <w:rsid w:val="006A7B33"/>
    <w:rsid w:val="006B4E13"/>
    <w:rsid w:val="006B75DD"/>
    <w:rsid w:val="006B79CA"/>
    <w:rsid w:val="006C67E0"/>
    <w:rsid w:val="006C68C8"/>
    <w:rsid w:val="006C7ABA"/>
    <w:rsid w:val="006D0D60"/>
    <w:rsid w:val="006D1122"/>
    <w:rsid w:val="006D2CBB"/>
    <w:rsid w:val="006D3C00"/>
    <w:rsid w:val="006D760D"/>
    <w:rsid w:val="006E3675"/>
    <w:rsid w:val="006E4A7F"/>
    <w:rsid w:val="006E5029"/>
    <w:rsid w:val="006F1501"/>
    <w:rsid w:val="006F2512"/>
    <w:rsid w:val="006F68DB"/>
    <w:rsid w:val="00701410"/>
    <w:rsid w:val="00701877"/>
    <w:rsid w:val="00704DF6"/>
    <w:rsid w:val="0070651C"/>
    <w:rsid w:val="007132A3"/>
    <w:rsid w:val="00716421"/>
    <w:rsid w:val="00724EFB"/>
    <w:rsid w:val="007419C3"/>
    <w:rsid w:val="0074373A"/>
    <w:rsid w:val="007467A7"/>
    <w:rsid w:val="007469DD"/>
    <w:rsid w:val="0074741B"/>
    <w:rsid w:val="0074759E"/>
    <w:rsid w:val="007478EA"/>
    <w:rsid w:val="00751951"/>
    <w:rsid w:val="00751EC7"/>
    <w:rsid w:val="0075415C"/>
    <w:rsid w:val="00755526"/>
    <w:rsid w:val="0075744F"/>
    <w:rsid w:val="00760BC8"/>
    <w:rsid w:val="00763502"/>
    <w:rsid w:val="0076397F"/>
    <w:rsid w:val="00763E66"/>
    <w:rsid w:val="00764AB8"/>
    <w:rsid w:val="00773071"/>
    <w:rsid w:val="007761B7"/>
    <w:rsid w:val="00780A47"/>
    <w:rsid w:val="00783F68"/>
    <w:rsid w:val="007913AB"/>
    <w:rsid w:val="007914F7"/>
    <w:rsid w:val="00791C0D"/>
    <w:rsid w:val="00797B72"/>
    <w:rsid w:val="007A3385"/>
    <w:rsid w:val="007B0803"/>
    <w:rsid w:val="007B1625"/>
    <w:rsid w:val="007B1C77"/>
    <w:rsid w:val="007B3651"/>
    <w:rsid w:val="007B5B5C"/>
    <w:rsid w:val="007B706E"/>
    <w:rsid w:val="007B71EB"/>
    <w:rsid w:val="007C6205"/>
    <w:rsid w:val="007C686A"/>
    <w:rsid w:val="007C728E"/>
    <w:rsid w:val="007D2281"/>
    <w:rsid w:val="007D28DE"/>
    <w:rsid w:val="007D2C53"/>
    <w:rsid w:val="007D3D10"/>
    <w:rsid w:val="007D3D60"/>
    <w:rsid w:val="007E0636"/>
    <w:rsid w:val="007E1980"/>
    <w:rsid w:val="007E291C"/>
    <w:rsid w:val="007E4B76"/>
    <w:rsid w:val="007E5EA8"/>
    <w:rsid w:val="007E7C99"/>
    <w:rsid w:val="007F0CF1"/>
    <w:rsid w:val="007F12A5"/>
    <w:rsid w:val="007F4CF1"/>
    <w:rsid w:val="007F74E6"/>
    <w:rsid w:val="007F758D"/>
    <w:rsid w:val="007F7D52"/>
    <w:rsid w:val="0080654C"/>
    <w:rsid w:val="008071C6"/>
    <w:rsid w:val="008111B7"/>
    <w:rsid w:val="0081163E"/>
    <w:rsid w:val="00813705"/>
    <w:rsid w:val="00817A00"/>
    <w:rsid w:val="00817CF8"/>
    <w:rsid w:val="008339BB"/>
    <w:rsid w:val="00835DB3"/>
    <w:rsid w:val="0083617B"/>
    <w:rsid w:val="008368CD"/>
    <w:rsid w:val="008371BD"/>
    <w:rsid w:val="008425D0"/>
    <w:rsid w:val="0084451F"/>
    <w:rsid w:val="00845172"/>
    <w:rsid w:val="00847D86"/>
    <w:rsid w:val="008504A8"/>
    <w:rsid w:val="0085282E"/>
    <w:rsid w:val="00853EC9"/>
    <w:rsid w:val="00855156"/>
    <w:rsid w:val="008612D9"/>
    <w:rsid w:val="00863991"/>
    <w:rsid w:val="008653D5"/>
    <w:rsid w:val="0087198C"/>
    <w:rsid w:val="00872C1F"/>
    <w:rsid w:val="00873A89"/>
    <w:rsid w:val="00873B42"/>
    <w:rsid w:val="00877DB3"/>
    <w:rsid w:val="00881DC8"/>
    <w:rsid w:val="008856D8"/>
    <w:rsid w:val="00886742"/>
    <w:rsid w:val="00890FD1"/>
    <w:rsid w:val="00892E82"/>
    <w:rsid w:val="008A0393"/>
    <w:rsid w:val="008A2615"/>
    <w:rsid w:val="008B47D5"/>
    <w:rsid w:val="008B4E56"/>
    <w:rsid w:val="008C1B58"/>
    <w:rsid w:val="008C22B1"/>
    <w:rsid w:val="008C39AE"/>
    <w:rsid w:val="008C40B1"/>
    <w:rsid w:val="008C4789"/>
    <w:rsid w:val="008C590D"/>
    <w:rsid w:val="008E031B"/>
    <w:rsid w:val="008E7029"/>
    <w:rsid w:val="008E7EF6"/>
    <w:rsid w:val="008F1F98"/>
    <w:rsid w:val="008F6758"/>
    <w:rsid w:val="0090150A"/>
    <w:rsid w:val="009040DD"/>
    <w:rsid w:val="00905B47"/>
    <w:rsid w:val="0091331C"/>
    <w:rsid w:val="009177A1"/>
    <w:rsid w:val="00917D8F"/>
    <w:rsid w:val="0092604A"/>
    <w:rsid w:val="00927401"/>
    <w:rsid w:val="009279DE"/>
    <w:rsid w:val="00930116"/>
    <w:rsid w:val="00932DED"/>
    <w:rsid w:val="00935D5B"/>
    <w:rsid w:val="00936C76"/>
    <w:rsid w:val="0094212C"/>
    <w:rsid w:val="00945E3C"/>
    <w:rsid w:val="009477A1"/>
    <w:rsid w:val="00954689"/>
    <w:rsid w:val="0095643D"/>
    <w:rsid w:val="009611A0"/>
    <w:rsid w:val="009617C9"/>
    <w:rsid w:val="00961C93"/>
    <w:rsid w:val="00965324"/>
    <w:rsid w:val="0097091E"/>
    <w:rsid w:val="009709CE"/>
    <w:rsid w:val="00971FC3"/>
    <w:rsid w:val="009760D3"/>
    <w:rsid w:val="00977132"/>
    <w:rsid w:val="00981A4B"/>
    <w:rsid w:val="00982501"/>
    <w:rsid w:val="00985404"/>
    <w:rsid w:val="009877D3"/>
    <w:rsid w:val="00990BCB"/>
    <w:rsid w:val="00991CFB"/>
    <w:rsid w:val="00994E8F"/>
    <w:rsid w:val="009951DC"/>
    <w:rsid w:val="009959BB"/>
    <w:rsid w:val="00997158"/>
    <w:rsid w:val="009A3A7C"/>
    <w:rsid w:val="009A493B"/>
    <w:rsid w:val="009B06B1"/>
    <w:rsid w:val="009B2ADB"/>
    <w:rsid w:val="009B370B"/>
    <w:rsid w:val="009B603A"/>
    <w:rsid w:val="009B6B66"/>
    <w:rsid w:val="009C2D0E"/>
    <w:rsid w:val="009C3DAC"/>
    <w:rsid w:val="009C42E0"/>
    <w:rsid w:val="009C486B"/>
    <w:rsid w:val="009D21EC"/>
    <w:rsid w:val="009D5362"/>
    <w:rsid w:val="009D7448"/>
    <w:rsid w:val="009E0DB9"/>
    <w:rsid w:val="009E1415"/>
    <w:rsid w:val="009E6116"/>
    <w:rsid w:val="009F10B1"/>
    <w:rsid w:val="009F11ED"/>
    <w:rsid w:val="009F5997"/>
    <w:rsid w:val="009F77AB"/>
    <w:rsid w:val="00A018BE"/>
    <w:rsid w:val="00A02E43"/>
    <w:rsid w:val="00A065F9"/>
    <w:rsid w:val="00A07F34"/>
    <w:rsid w:val="00A15E92"/>
    <w:rsid w:val="00A22154"/>
    <w:rsid w:val="00A25B07"/>
    <w:rsid w:val="00A25C38"/>
    <w:rsid w:val="00A361B2"/>
    <w:rsid w:val="00A36BBE"/>
    <w:rsid w:val="00A36F4C"/>
    <w:rsid w:val="00A4307A"/>
    <w:rsid w:val="00A46957"/>
    <w:rsid w:val="00A47D9B"/>
    <w:rsid w:val="00A47EBB"/>
    <w:rsid w:val="00A51CDD"/>
    <w:rsid w:val="00A54211"/>
    <w:rsid w:val="00A630A3"/>
    <w:rsid w:val="00A64862"/>
    <w:rsid w:val="00A6730D"/>
    <w:rsid w:val="00A71625"/>
    <w:rsid w:val="00A71B9B"/>
    <w:rsid w:val="00A751C7"/>
    <w:rsid w:val="00A80075"/>
    <w:rsid w:val="00A85EA4"/>
    <w:rsid w:val="00A86ADF"/>
    <w:rsid w:val="00A87844"/>
    <w:rsid w:val="00AA038C"/>
    <w:rsid w:val="00AA7A09"/>
    <w:rsid w:val="00AB3B50"/>
    <w:rsid w:val="00AC05B1"/>
    <w:rsid w:val="00AC0E12"/>
    <w:rsid w:val="00AC2A96"/>
    <w:rsid w:val="00AC73EF"/>
    <w:rsid w:val="00AD356C"/>
    <w:rsid w:val="00AD3C0D"/>
    <w:rsid w:val="00AE08E2"/>
    <w:rsid w:val="00AE2914"/>
    <w:rsid w:val="00AE6D15"/>
    <w:rsid w:val="00AE7A93"/>
    <w:rsid w:val="00AF1A1A"/>
    <w:rsid w:val="00B04182"/>
    <w:rsid w:val="00B06E83"/>
    <w:rsid w:val="00B07AE3"/>
    <w:rsid w:val="00B11430"/>
    <w:rsid w:val="00B1344E"/>
    <w:rsid w:val="00B17E32"/>
    <w:rsid w:val="00B34B79"/>
    <w:rsid w:val="00B353EB"/>
    <w:rsid w:val="00B3584F"/>
    <w:rsid w:val="00B4133F"/>
    <w:rsid w:val="00B434DE"/>
    <w:rsid w:val="00B439C4"/>
    <w:rsid w:val="00B4535E"/>
    <w:rsid w:val="00B457BF"/>
    <w:rsid w:val="00B45A47"/>
    <w:rsid w:val="00B45CD1"/>
    <w:rsid w:val="00B460FD"/>
    <w:rsid w:val="00B46676"/>
    <w:rsid w:val="00B52A8C"/>
    <w:rsid w:val="00B52FFA"/>
    <w:rsid w:val="00B56D2D"/>
    <w:rsid w:val="00B60C78"/>
    <w:rsid w:val="00B636A8"/>
    <w:rsid w:val="00B63B44"/>
    <w:rsid w:val="00B6457F"/>
    <w:rsid w:val="00B65863"/>
    <w:rsid w:val="00B665C6"/>
    <w:rsid w:val="00B669A7"/>
    <w:rsid w:val="00B71A8B"/>
    <w:rsid w:val="00B7719C"/>
    <w:rsid w:val="00B805AF"/>
    <w:rsid w:val="00B869EC"/>
    <w:rsid w:val="00B8721B"/>
    <w:rsid w:val="00B911D8"/>
    <w:rsid w:val="00B9129F"/>
    <w:rsid w:val="00B9397A"/>
    <w:rsid w:val="00B9600A"/>
    <w:rsid w:val="00B9633D"/>
    <w:rsid w:val="00B96E5C"/>
    <w:rsid w:val="00BA16D4"/>
    <w:rsid w:val="00BA2EBE"/>
    <w:rsid w:val="00BA7755"/>
    <w:rsid w:val="00BB0F28"/>
    <w:rsid w:val="00BB458A"/>
    <w:rsid w:val="00BC093B"/>
    <w:rsid w:val="00BC0EE4"/>
    <w:rsid w:val="00BC3B9A"/>
    <w:rsid w:val="00BD00D3"/>
    <w:rsid w:val="00BD1659"/>
    <w:rsid w:val="00BD3AA9"/>
    <w:rsid w:val="00BD4A00"/>
    <w:rsid w:val="00BD4A18"/>
    <w:rsid w:val="00BD6DB2"/>
    <w:rsid w:val="00BE11CF"/>
    <w:rsid w:val="00BE1EF7"/>
    <w:rsid w:val="00BE21AB"/>
    <w:rsid w:val="00BE55CB"/>
    <w:rsid w:val="00BE58FC"/>
    <w:rsid w:val="00BF5C08"/>
    <w:rsid w:val="00BF617A"/>
    <w:rsid w:val="00C0379D"/>
    <w:rsid w:val="00C03931"/>
    <w:rsid w:val="00C05FE3"/>
    <w:rsid w:val="00C10F2D"/>
    <w:rsid w:val="00C11E92"/>
    <w:rsid w:val="00C2136D"/>
    <w:rsid w:val="00C214EE"/>
    <w:rsid w:val="00C2314B"/>
    <w:rsid w:val="00C2358A"/>
    <w:rsid w:val="00C24971"/>
    <w:rsid w:val="00C26BE5"/>
    <w:rsid w:val="00C26E4D"/>
    <w:rsid w:val="00C27909"/>
    <w:rsid w:val="00C27B03"/>
    <w:rsid w:val="00C314E1"/>
    <w:rsid w:val="00C34397"/>
    <w:rsid w:val="00C4095D"/>
    <w:rsid w:val="00C42030"/>
    <w:rsid w:val="00C56AC1"/>
    <w:rsid w:val="00C601D2"/>
    <w:rsid w:val="00C657AB"/>
    <w:rsid w:val="00C65BCC"/>
    <w:rsid w:val="00C66970"/>
    <w:rsid w:val="00C81536"/>
    <w:rsid w:val="00C84FFD"/>
    <w:rsid w:val="00C868AE"/>
    <w:rsid w:val="00C8691C"/>
    <w:rsid w:val="00C91974"/>
    <w:rsid w:val="00C94AE9"/>
    <w:rsid w:val="00C95C06"/>
    <w:rsid w:val="00CA0430"/>
    <w:rsid w:val="00CA131B"/>
    <w:rsid w:val="00CA168A"/>
    <w:rsid w:val="00CA357E"/>
    <w:rsid w:val="00CA44F9"/>
    <w:rsid w:val="00CA4A69"/>
    <w:rsid w:val="00CA6B9F"/>
    <w:rsid w:val="00CA7D94"/>
    <w:rsid w:val="00CB0188"/>
    <w:rsid w:val="00CB03AA"/>
    <w:rsid w:val="00CC249F"/>
    <w:rsid w:val="00CC3E0C"/>
    <w:rsid w:val="00CC4114"/>
    <w:rsid w:val="00CC5409"/>
    <w:rsid w:val="00CC58D3"/>
    <w:rsid w:val="00CC784D"/>
    <w:rsid w:val="00CD7981"/>
    <w:rsid w:val="00D0337B"/>
    <w:rsid w:val="00D079B2"/>
    <w:rsid w:val="00D114E9"/>
    <w:rsid w:val="00D14BA5"/>
    <w:rsid w:val="00D2067B"/>
    <w:rsid w:val="00D20869"/>
    <w:rsid w:val="00D279F0"/>
    <w:rsid w:val="00D330BC"/>
    <w:rsid w:val="00D358C0"/>
    <w:rsid w:val="00D429C6"/>
    <w:rsid w:val="00D47748"/>
    <w:rsid w:val="00D50746"/>
    <w:rsid w:val="00D54CC3"/>
    <w:rsid w:val="00D6041A"/>
    <w:rsid w:val="00D606D0"/>
    <w:rsid w:val="00D633EB"/>
    <w:rsid w:val="00D717FC"/>
    <w:rsid w:val="00D722F6"/>
    <w:rsid w:val="00D7501F"/>
    <w:rsid w:val="00D81644"/>
    <w:rsid w:val="00D82FF7"/>
    <w:rsid w:val="00D847FE"/>
    <w:rsid w:val="00D93F1F"/>
    <w:rsid w:val="00D964EA"/>
    <w:rsid w:val="00D966D0"/>
    <w:rsid w:val="00DA0C59"/>
    <w:rsid w:val="00DA3991"/>
    <w:rsid w:val="00DB4202"/>
    <w:rsid w:val="00DB4F15"/>
    <w:rsid w:val="00DB7E6C"/>
    <w:rsid w:val="00DC6585"/>
    <w:rsid w:val="00DC76B8"/>
    <w:rsid w:val="00DD0807"/>
    <w:rsid w:val="00DD4700"/>
    <w:rsid w:val="00DD5A29"/>
    <w:rsid w:val="00DD5D9D"/>
    <w:rsid w:val="00DE0B03"/>
    <w:rsid w:val="00DE35CB"/>
    <w:rsid w:val="00DE6C97"/>
    <w:rsid w:val="00DF21E9"/>
    <w:rsid w:val="00DF4A12"/>
    <w:rsid w:val="00DF5A25"/>
    <w:rsid w:val="00DF705B"/>
    <w:rsid w:val="00E00F14"/>
    <w:rsid w:val="00E06386"/>
    <w:rsid w:val="00E16E40"/>
    <w:rsid w:val="00E24EB4"/>
    <w:rsid w:val="00E320ED"/>
    <w:rsid w:val="00E335B9"/>
    <w:rsid w:val="00E33AFB"/>
    <w:rsid w:val="00E34218"/>
    <w:rsid w:val="00E350D4"/>
    <w:rsid w:val="00E44FB4"/>
    <w:rsid w:val="00E46282"/>
    <w:rsid w:val="00E5216E"/>
    <w:rsid w:val="00E56B46"/>
    <w:rsid w:val="00E72F8F"/>
    <w:rsid w:val="00E82344"/>
    <w:rsid w:val="00E84C82"/>
    <w:rsid w:val="00E84D64"/>
    <w:rsid w:val="00E867D3"/>
    <w:rsid w:val="00E87408"/>
    <w:rsid w:val="00E914C4"/>
    <w:rsid w:val="00E934F5"/>
    <w:rsid w:val="00E96961"/>
    <w:rsid w:val="00EA0F0C"/>
    <w:rsid w:val="00EA72EC"/>
    <w:rsid w:val="00EA7B81"/>
    <w:rsid w:val="00EB0020"/>
    <w:rsid w:val="00EB0E93"/>
    <w:rsid w:val="00EB11CB"/>
    <w:rsid w:val="00EB275A"/>
    <w:rsid w:val="00EB57F8"/>
    <w:rsid w:val="00EB786A"/>
    <w:rsid w:val="00EC033A"/>
    <w:rsid w:val="00EC1578"/>
    <w:rsid w:val="00EC1C72"/>
    <w:rsid w:val="00EC3CC9"/>
    <w:rsid w:val="00EC4101"/>
    <w:rsid w:val="00EC680A"/>
    <w:rsid w:val="00ED1535"/>
    <w:rsid w:val="00EE0042"/>
    <w:rsid w:val="00EE0BA5"/>
    <w:rsid w:val="00EE2BED"/>
    <w:rsid w:val="00EE374B"/>
    <w:rsid w:val="00EE3CA3"/>
    <w:rsid w:val="00EE6886"/>
    <w:rsid w:val="00F003BE"/>
    <w:rsid w:val="00F01565"/>
    <w:rsid w:val="00F06C43"/>
    <w:rsid w:val="00F11BB5"/>
    <w:rsid w:val="00F11E91"/>
    <w:rsid w:val="00F1417B"/>
    <w:rsid w:val="00F16082"/>
    <w:rsid w:val="00F2402F"/>
    <w:rsid w:val="00F27FA1"/>
    <w:rsid w:val="00F32383"/>
    <w:rsid w:val="00F342E3"/>
    <w:rsid w:val="00F34B99"/>
    <w:rsid w:val="00F36BC3"/>
    <w:rsid w:val="00F51914"/>
    <w:rsid w:val="00F51CEF"/>
    <w:rsid w:val="00F52DAB"/>
    <w:rsid w:val="00F543F0"/>
    <w:rsid w:val="00F62736"/>
    <w:rsid w:val="00F64230"/>
    <w:rsid w:val="00F64E3E"/>
    <w:rsid w:val="00F64E73"/>
    <w:rsid w:val="00F65D9B"/>
    <w:rsid w:val="00F70C25"/>
    <w:rsid w:val="00F7644C"/>
    <w:rsid w:val="00F81D29"/>
    <w:rsid w:val="00F82A60"/>
    <w:rsid w:val="00F91C4D"/>
    <w:rsid w:val="00F927AE"/>
    <w:rsid w:val="00F92FD9"/>
    <w:rsid w:val="00F96C09"/>
    <w:rsid w:val="00F977D6"/>
    <w:rsid w:val="00FA120B"/>
    <w:rsid w:val="00FA2EEF"/>
    <w:rsid w:val="00FA35D8"/>
    <w:rsid w:val="00FA65C5"/>
    <w:rsid w:val="00FA6684"/>
    <w:rsid w:val="00FA6CAB"/>
    <w:rsid w:val="00FA731E"/>
    <w:rsid w:val="00FB14BA"/>
    <w:rsid w:val="00FB1CA3"/>
    <w:rsid w:val="00FB2B38"/>
    <w:rsid w:val="00FB3596"/>
    <w:rsid w:val="00FB5739"/>
    <w:rsid w:val="00FC0004"/>
    <w:rsid w:val="00FC4BE2"/>
    <w:rsid w:val="00FC4C33"/>
    <w:rsid w:val="00FC6358"/>
    <w:rsid w:val="00FD1785"/>
    <w:rsid w:val="00FD320D"/>
    <w:rsid w:val="00FE23DE"/>
    <w:rsid w:val="00FF240A"/>
    <w:rsid w:val="017E10D4"/>
    <w:rsid w:val="0240224F"/>
    <w:rsid w:val="07267D88"/>
    <w:rsid w:val="09D07158"/>
    <w:rsid w:val="0ABA4E74"/>
    <w:rsid w:val="0B7321E6"/>
    <w:rsid w:val="0C220C7B"/>
    <w:rsid w:val="0C5138FA"/>
    <w:rsid w:val="0D1A6E4F"/>
    <w:rsid w:val="0DDF0196"/>
    <w:rsid w:val="0F3043C5"/>
    <w:rsid w:val="10AE0A66"/>
    <w:rsid w:val="10C83B5B"/>
    <w:rsid w:val="10D00A26"/>
    <w:rsid w:val="1133156A"/>
    <w:rsid w:val="11AE5BEB"/>
    <w:rsid w:val="11F55185"/>
    <w:rsid w:val="12F61EF2"/>
    <w:rsid w:val="14FA6287"/>
    <w:rsid w:val="16645F3B"/>
    <w:rsid w:val="177B7D38"/>
    <w:rsid w:val="19AD7CBF"/>
    <w:rsid w:val="19F841C6"/>
    <w:rsid w:val="1A16607D"/>
    <w:rsid w:val="1A633B30"/>
    <w:rsid w:val="1AB758E3"/>
    <w:rsid w:val="1AFB3FB4"/>
    <w:rsid w:val="1CCC7E81"/>
    <w:rsid w:val="1CD36B20"/>
    <w:rsid w:val="1D6913D2"/>
    <w:rsid w:val="1DFD17B8"/>
    <w:rsid w:val="1F560A99"/>
    <w:rsid w:val="2020399E"/>
    <w:rsid w:val="2078451D"/>
    <w:rsid w:val="20CA50C2"/>
    <w:rsid w:val="22710608"/>
    <w:rsid w:val="23A80767"/>
    <w:rsid w:val="25237319"/>
    <w:rsid w:val="25DA14B3"/>
    <w:rsid w:val="265904FF"/>
    <w:rsid w:val="26DB5B02"/>
    <w:rsid w:val="28177BAD"/>
    <w:rsid w:val="291110CB"/>
    <w:rsid w:val="29822FC5"/>
    <w:rsid w:val="2A204F20"/>
    <w:rsid w:val="2A72011D"/>
    <w:rsid w:val="2B14421E"/>
    <w:rsid w:val="2BC644AC"/>
    <w:rsid w:val="2C0E6655"/>
    <w:rsid w:val="2CDA1A00"/>
    <w:rsid w:val="2CFD7EDA"/>
    <w:rsid w:val="2D074505"/>
    <w:rsid w:val="2DB35787"/>
    <w:rsid w:val="2E481FF9"/>
    <w:rsid w:val="2F7C6A04"/>
    <w:rsid w:val="32DD22A9"/>
    <w:rsid w:val="34754252"/>
    <w:rsid w:val="379120E8"/>
    <w:rsid w:val="3BA73E39"/>
    <w:rsid w:val="3C3014D0"/>
    <w:rsid w:val="3D293A91"/>
    <w:rsid w:val="3D8470F8"/>
    <w:rsid w:val="3DDF5126"/>
    <w:rsid w:val="3DEF12CE"/>
    <w:rsid w:val="434274E8"/>
    <w:rsid w:val="43F75AB4"/>
    <w:rsid w:val="44603668"/>
    <w:rsid w:val="45047D83"/>
    <w:rsid w:val="45182F50"/>
    <w:rsid w:val="45BA39DA"/>
    <w:rsid w:val="460D0B54"/>
    <w:rsid w:val="46ED64EC"/>
    <w:rsid w:val="471C2B14"/>
    <w:rsid w:val="47791D54"/>
    <w:rsid w:val="48E629B4"/>
    <w:rsid w:val="498C5D07"/>
    <w:rsid w:val="499C78B6"/>
    <w:rsid w:val="49C1159D"/>
    <w:rsid w:val="4BB372CA"/>
    <w:rsid w:val="4C6B1E3B"/>
    <w:rsid w:val="4C70077A"/>
    <w:rsid w:val="4F476FD6"/>
    <w:rsid w:val="50B21068"/>
    <w:rsid w:val="526D4F06"/>
    <w:rsid w:val="52ED6928"/>
    <w:rsid w:val="53870E3F"/>
    <w:rsid w:val="545E0ADC"/>
    <w:rsid w:val="54CD1C5C"/>
    <w:rsid w:val="5519666E"/>
    <w:rsid w:val="55AC109B"/>
    <w:rsid w:val="574A4B42"/>
    <w:rsid w:val="59BE1BF6"/>
    <w:rsid w:val="5C6C76A1"/>
    <w:rsid w:val="5CB63F60"/>
    <w:rsid w:val="5D62484D"/>
    <w:rsid w:val="5E536F5F"/>
    <w:rsid w:val="5EE74938"/>
    <w:rsid w:val="5FB5206D"/>
    <w:rsid w:val="600854A2"/>
    <w:rsid w:val="608657CD"/>
    <w:rsid w:val="61FB0B08"/>
    <w:rsid w:val="63372B27"/>
    <w:rsid w:val="63AB75FD"/>
    <w:rsid w:val="64AB5858"/>
    <w:rsid w:val="66D60DFF"/>
    <w:rsid w:val="690E24B8"/>
    <w:rsid w:val="6971215F"/>
    <w:rsid w:val="6A2D7244"/>
    <w:rsid w:val="6B872560"/>
    <w:rsid w:val="6D540DF4"/>
    <w:rsid w:val="6F12056A"/>
    <w:rsid w:val="70357FEA"/>
    <w:rsid w:val="72740818"/>
    <w:rsid w:val="740B46EE"/>
    <w:rsid w:val="744F3936"/>
    <w:rsid w:val="74B674A8"/>
    <w:rsid w:val="76E10217"/>
    <w:rsid w:val="793B1560"/>
    <w:rsid w:val="7D072B3B"/>
    <w:rsid w:val="7D4B56D5"/>
    <w:rsid w:val="7DC31A62"/>
    <w:rsid w:val="7EBC59BE"/>
    <w:rsid w:val="7EE12CFA"/>
    <w:rsid w:val="7F146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5">
    <w:name w:val="Default Paragraph Font"/>
    <w:semiHidden/>
    <w:unhideWhenUsed/>
    <w:qFormat/>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autoRedefine/>
    <w:semiHidden/>
    <w:qFormat/>
    <w:uiPriority w:val="0"/>
    <w:pPr>
      <w:shd w:val="clear" w:color="auto" w:fill="000080"/>
    </w:pPr>
  </w:style>
  <w:style w:type="paragraph" w:styleId="7">
    <w:name w:val="annotation text"/>
    <w:basedOn w:val="1"/>
    <w:autoRedefine/>
    <w:qFormat/>
    <w:uiPriority w:val="0"/>
    <w:pPr>
      <w:jc w:val="left"/>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Body Text"/>
    <w:basedOn w:val="1"/>
    <w:link w:val="48"/>
    <w:qFormat/>
    <w:uiPriority w:val="99"/>
    <w:pPr>
      <w:autoSpaceDE w:val="0"/>
      <w:autoSpaceDN w:val="0"/>
      <w:adjustRightInd w:val="0"/>
      <w:ind w:left="403"/>
      <w:jc w:val="left"/>
    </w:pPr>
    <w:rPr>
      <w:rFonts w:ascii="宋体"/>
      <w:kern w:val="0"/>
      <w:sz w:val="13"/>
      <w:szCs w:val="13"/>
      <w:lang w:val="zh-CN"/>
    </w:rPr>
  </w:style>
  <w:style w:type="paragraph" w:styleId="10">
    <w:name w:val="index 4"/>
    <w:basedOn w:val="1"/>
    <w:next w:val="1"/>
    <w:autoRedefine/>
    <w:qFormat/>
    <w:uiPriority w:val="0"/>
    <w:pPr>
      <w:ind w:left="840" w:hanging="210"/>
      <w:jc w:val="left"/>
    </w:pPr>
    <w:rPr>
      <w:rFonts w:ascii="Calibri" w:hAnsi="Calibri"/>
      <w:sz w:val="20"/>
      <w:szCs w:val="20"/>
    </w:rPr>
  </w:style>
  <w:style w:type="paragraph" w:styleId="11">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2">
    <w:name w:val="toc 3"/>
    <w:basedOn w:val="1"/>
    <w:next w:val="1"/>
    <w:autoRedefine/>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autoRedefine/>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39"/>
    <w:autoRedefine/>
    <w:qFormat/>
    <w:uiPriority w:val="0"/>
    <w:rPr>
      <w:sz w:val="18"/>
      <w:szCs w:val="18"/>
      <w:lang w:val="zh-CN"/>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autoRedefine/>
    <w:qFormat/>
    <w:uiPriority w:val="0"/>
    <w:pPr>
      <w:snapToGrid w:val="0"/>
      <w:jc w:val="left"/>
    </w:pPr>
    <w:rPr>
      <w:sz w:val="18"/>
      <w:szCs w:val="18"/>
    </w:rPr>
  </w:style>
  <w:style w:type="paragraph" w:styleId="19">
    <w:name w:val="toc 1"/>
    <w:basedOn w:val="1"/>
    <w:next w:val="1"/>
    <w:autoRedefine/>
    <w:semiHidden/>
    <w:qFormat/>
    <w:uiPriority w:val="0"/>
    <w:pPr>
      <w:tabs>
        <w:tab w:val="right" w:leader="dot" w:pos="9242"/>
      </w:tabs>
      <w:spacing w:beforeLines="25" w:afterLines="25"/>
      <w:jc w:val="left"/>
    </w:pPr>
    <w:rPr>
      <w:rFonts w:ascii="宋体"/>
      <w:szCs w:val="21"/>
    </w:rPr>
  </w:style>
  <w:style w:type="paragraph" w:styleId="20">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autoRedefine/>
    <w:qFormat/>
    <w:uiPriority w:val="0"/>
    <w:pPr>
      <w:spacing w:before="120" w:after="120"/>
      <w:jc w:val="center"/>
    </w:pPr>
    <w:rPr>
      <w:rFonts w:ascii="Calibri" w:hAnsi="Calibri"/>
      <w:b/>
      <w:bCs/>
      <w:iCs/>
      <w:szCs w:val="20"/>
    </w:rPr>
  </w:style>
  <w:style w:type="paragraph" w:styleId="22">
    <w:name w:val="index 1"/>
    <w:basedOn w:val="1"/>
    <w:next w:val="23"/>
    <w:autoRedefine/>
    <w:qFormat/>
    <w:uiPriority w:val="0"/>
    <w:pPr>
      <w:tabs>
        <w:tab w:val="right" w:leader="dot" w:pos="9299"/>
      </w:tabs>
      <w:jc w:val="left"/>
    </w:pPr>
    <w:rPr>
      <w:rFonts w:ascii="宋体"/>
      <w:szCs w:val="21"/>
    </w:rPr>
  </w:style>
  <w:style w:type="paragraph" w:customStyle="1" w:styleId="23">
    <w:name w:val="段"/>
    <w:link w:val="4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autoRedefine/>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autoRedefine/>
    <w:qFormat/>
    <w:uiPriority w:val="0"/>
    <w:pPr>
      <w:ind w:left="1470" w:hanging="210"/>
      <w:jc w:val="left"/>
    </w:pPr>
    <w:rPr>
      <w:rFonts w:ascii="Calibri" w:hAnsi="Calibri"/>
      <w:sz w:val="20"/>
      <w:szCs w:val="20"/>
    </w:rPr>
  </w:style>
  <w:style w:type="paragraph" w:styleId="27">
    <w:name w:val="index 9"/>
    <w:basedOn w:val="1"/>
    <w:next w:val="1"/>
    <w:autoRedefine/>
    <w:qFormat/>
    <w:uiPriority w:val="0"/>
    <w:pPr>
      <w:ind w:left="1890" w:hanging="210"/>
      <w:jc w:val="left"/>
    </w:pPr>
    <w:rPr>
      <w:rFonts w:ascii="Calibri" w:hAnsi="Calibri"/>
      <w:sz w:val="20"/>
      <w:szCs w:val="20"/>
    </w:rPr>
  </w:style>
  <w:style w:type="paragraph" w:styleId="28">
    <w:name w:val="toc 2"/>
    <w:basedOn w:val="1"/>
    <w:next w:val="1"/>
    <w:autoRedefine/>
    <w:semiHidden/>
    <w:qFormat/>
    <w:uiPriority w:val="0"/>
    <w:pPr>
      <w:tabs>
        <w:tab w:val="right" w:leader="dot" w:pos="9242"/>
      </w:tabs>
    </w:pPr>
    <w:rPr>
      <w:rFonts w:ascii="宋体"/>
      <w:szCs w:val="21"/>
    </w:rPr>
  </w:style>
  <w:style w:type="paragraph" w:styleId="29">
    <w:name w:val="toc 9"/>
    <w:basedOn w:val="1"/>
    <w:next w:val="1"/>
    <w:autoRedefine/>
    <w:semiHidden/>
    <w:qFormat/>
    <w:uiPriority w:val="0"/>
    <w:pPr>
      <w:ind w:left="1470"/>
      <w:jc w:val="left"/>
    </w:pPr>
    <w:rPr>
      <w:sz w:val="20"/>
      <w:szCs w:val="20"/>
    </w:rPr>
  </w:style>
  <w:style w:type="paragraph" w:styleId="3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1">
    <w:name w:val="Normal (Web)"/>
    <w:basedOn w:val="1"/>
    <w:uiPriority w:val="0"/>
    <w:rPr>
      <w:sz w:val="24"/>
    </w:rPr>
  </w:style>
  <w:style w:type="paragraph" w:styleId="32">
    <w:name w:val="index 2"/>
    <w:basedOn w:val="1"/>
    <w:next w:val="1"/>
    <w:autoRedefine/>
    <w:qFormat/>
    <w:uiPriority w:val="0"/>
    <w:pPr>
      <w:ind w:left="420" w:hanging="210"/>
      <w:jc w:val="left"/>
    </w:pPr>
    <w:rPr>
      <w:rFonts w:ascii="Calibri" w:hAnsi="Calibri"/>
      <w:sz w:val="20"/>
      <w:szCs w:val="20"/>
    </w:rPr>
  </w:style>
  <w:style w:type="table" w:styleId="34">
    <w:name w:val="Table Grid"/>
    <w:basedOn w:val="33"/>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endnote reference"/>
    <w:autoRedefine/>
    <w:semiHidden/>
    <w:qFormat/>
    <w:uiPriority w:val="0"/>
    <w:rPr>
      <w:vertAlign w:val="superscript"/>
    </w:rPr>
  </w:style>
  <w:style w:type="character" w:styleId="37">
    <w:name w:val="page number"/>
    <w:autoRedefine/>
    <w:qFormat/>
    <w:uiPriority w:val="0"/>
    <w:rPr>
      <w:rFonts w:ascii="Times New Roman" w:hAnsi="Times New Roman" w:eastAsia="宋体"/>
      <w:sz w:val="18"/>
    </w:rPr>
  </w:style>
  <w:style w:type="character" w:styleId="38">
    <w:name w:val="FollowedHyperlink"/>
    <w:autoRedefine/>
    <w:qFormat/>
    <w:uiPriority w:val="0"/>
    <w:rPr>
      <w:color w:val="800080"/>
      <w:u w:val="single"/>
    </w:rPr>
  </w:style>
  <w:style w:type="character" w:styleId="39">
    <w:name w:val="Hyperlink"/>
    <w:autoRedefine/>
    <w:qFormat/>
    <w:uiPriority w:val="0"/>
    <w:rPr>
      <w:color w:val="0000FF"/>
      <w:spacing w:val="0"/>
      <w:w w:val="100"/>
      <w:szCs w:val="21"/>
      <w:u w:val="single"/>
      <w:lang w:val="en-US" w:eastAsia="zh-CN"/>
    </w:rPr>
  </w:style>
  <w:style w:type="character" w:styleId="40">
    <w:name w:val="annotation reference"/>
    <w:basedOn w:val="35"/>
    <w:autoRedefine/>
    <w:qFormat/>
    <w:uiPriority w:val="0"/>
    <w:rPr>
      <w:sz w:val="21"/>
      <w:szCs w:val="21"/>
    </w:rPr>
  </w:style>
  <w:style w:type="character" w:styleId="41">
    <w:name w:val="footnote reference"/>
    <w:autoRedefine/>
    <w:semiHidden/>
    <w:qFormat/>
    <w:uiPriority w:val="0"/>
    <w:rPr>
      <w:vertAlign w:val="superscript"/>
    </w:rPr>
  </w:style>
  <w:style w:type="character" w:customStyle="1" w:styleId="42">
    <w:name w:val="段 Char"/>
    <w:link w:val="23"/>
    <w:qFormat/>
    <w:uiPriority w:val="0"/>
    <w:rPr>
      <w:rFonts w:ascii="宋体"/>
      <w:sz w:val="21"/>
      <w:lang w:val="en-US" w:eastAsia="zh-CN" w:bidi="ar-SA"/>
    </w:rPr>
  </w:style>
  <w:style w:type="character" w:customStyle="1" w:styleId="43">
    <w:name w:val="附录公式 Char"/>
    <w:basedOn w:val="42"/>
    <w:link w:val="44"/>
    <w:autoRedefine/>
    <w:qFormat/>
    <w:uiPriority w:val="0"/>
    <w:rPr>
      <w:rFonts w:ascii="宋体"/>
      <w:sz w:val="21"/>
      <w:lang w:val="en-US" w:eastAsia="zh-CN" w:bidi="ar-SA"/>
    </w:rPr>
  </w:style>
  <w:style w:type="paragraph" w:customStyle="1" w:styleId="44">
    <w:name w:val="附录公式"/>
    <w:basedOn w:val="23"/>
    <w:next w:val="23"/>
    <w:link w:val="43"/>
    <w:autoRedefine/>
    <w:qFormat/>
    <w:uiPriority w:val="0"/>
  </w:style>
  <w:style w:type="character" w:customStyle="1" w:styleId="45">
    <w:name w:val="发布"/>
    <w:autoRedefine/>
    <w:qFormat/>
    <w:uiPriority w:val="0"/>
    <w:rPr>
      <w:rFonts w:ascii="黑体" w:eastAsia="黑体"/>
      <w:spacing w:val="85"/>
      <w:w w:val="100"/>
      <w:position w:val="3"/>
      <w:sz w:val="28"/>
      <w:szCs w:val="28"/>
    </w:rPr>
  </w:style>
  <w:style w:type="character" w:customStyle="1" w:styleId="46">
    <w:name w:val="首示例 Char"/>
    <w:link w:val="47"/>
    <w:autoRedefine/>
    <w:qFormat/>
    <w:uiPriority w:val="0"/>
    <w:rPr>
      <w:rFonts w:ascii="宋体" w:hAnsi="宋体"/>
      <w:kern w:val="2"/>
      <w:sz w:val="18"/>
      <w:szCs w:val="18"/>
      <w:lang w:val="en-US" w:eastAsia="zh-CN" w:bidi="ar-SA"/>
    </w:rPr>
  </w:style>
  <w:style w:type="paragraph" w:customStyle="1" w:styleId="47">
    <w:name w:val="首示例"/>
    <w:next w:val="23"/>
    <w:link w:val="46"/>
    <w:autoRedefine/>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8">
    <w:name w:val="正文文本 字符"/>
    <w:link w:val="9"/>
    <w:autoRedefine/>
    <w:qFormat/>
    <w:uiPriority w:val="99"/>
    <w:rPr>
      <w:rFonts w:ascii="宋体" w:cs="宋体"/>
      <w:sz w:val="13"/>
      <w:szCs w:val="13"/>
    </w:rPr>
  </w:style>
  <w:style w:type="paragraph" w:customStyle="1" w:styleId="49">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1">
    <w:name w:val="附录表标号"/>
    <w:basedOn w:val="1"/>
    <w:next w:val="23"/>
    <w:autoRedefine/>
    <w:qFormat/>
    <w:uiPriority w:val="0"/>
    <w:pPr>
      <w:numPr>
        <w:ilvl w:val="0"/>
        <w:numId w:val="3"/>
      </w:numPr>
      <w:tabs>
        <w:tab w:val="clear" w:pos="0"/>
      </w:tabs>
      <w:spacing w:line="14" w:lineRule="exact"/>
      <w:ind w:left="811" w:hanging="448"/>
      <w:jc w:val="center"/>
      <w:outlineLvl w:val="0"/>
    </w:pPr>
    <w:rPr>
      <w:color w:val="FFFFFF"/>
    </w:rPr>
  </w:style>
  <w:style w:type="paragraph" w:customStyle="1" w:styleId="52">
    <w:name w:val="二级无"/>
    <w:basedOn w:val="53"/>
    <w:autoRedefine/>
    <w:qFormat/>
    <w:uiPriority w:val="0"/>
    <w:pPr>
      <w:numPr>
        <w:ilvl w:val="2"/>
        <w:numId w:val="4"/>
      </w:numPr>
      <w:spacing w:beforeLines="0" w:afterLines="0"/>
    </w:pPr>
    <w:rPr>
      <w:rFonts w:ascii="宋体" w:eastAsia="宋体"/>
    </w:rPr>
  </w:style>
  <w:style w:type="paragraph" w:customStyle="1" w:styleId="53">
    <w:name w:val="二级条标题"/>
    <w:basedOn w:val="54"/>
    <w:next w:val="23"/>
    <w:autoRedefine/>
    <w:qFormat/>
    <w:uiPriority w:val="0"/>
    <w:pPr>
      <w:numPr>
        <w:ilvl w:val="0"/>
        <w:numId w:val="0"/>
      </w:numPr>
      <w:spacing w:before="50" w:after="50"/>
      <w:outlineLvl w:val="3"/>
    </w:pPr>
  </w:style>
  <w:style w:type="paragraph" w:customStyle="1" w:styleId="54">
    <w:name w:val="一级条标题"/>
    <w:basedOn w:val="55"/>
    <w:next w:val="23"/>
    <w:autoRedefine/>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5">
    <w:name w:val="章标题"/>
    <w:next w:val="23"/>
    <w:autoRedefine/>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56">
    <w:name w:val="列项◆（三级）"/>
    <w:basedOn w:val="1"/>
    <w:autoRedefine/>
    <w:qFormat/>
    <w:uiPriority w:val="0"/>
    <w:pPr>
      <w:numPr>
        <w:ilvl w:val="2"/>
        <w:numId w:val="5"/>
      </w:numPr>
    </w:pPr>
    <w:rPr>
      <w:rFonts w:ascii="宋体"/>
      <w:szCs w:val="21"/>
    </w:rPr>
  </w:style>
  <w:style w:type="paragraph" w:customStyle="1" w:styleId="57">
    <w:name w:val="实施日期"/>
    <w:basedOn w:val="58"/>
    <w:autoRedefine/>
    <w:qFormat/>
    <w:uiPriority w:val="0"/>
    <w:pPr>
      <w:framePr w:wrap="around" w:vAnchor="page" w:hAnchor="text"/>
      <w:jc w:val="right"/>
    </w:pPr>
  </w:style>
  <w:style w:type="paragraph" w:customStyle="1" w:styleId="58">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9">
    <w:name w:val="正文表标题"/>
    <w:next w:val="23"/>
    <w:autoRedefine/>
    <w:qFormat/>
    <w:uiPriority w:val="0"/>
    <w:pPr>
      <w:numPr>
        <w:ilvl w:val="0"/>
        <w:numId w:val="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6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1">
    <w:name w:val="发布部门"/>
    <w:next w:val="23"/>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2">
    <w:name w:val="附录四级无"/>
    <w:basedOn w:val="63"/>
    <w:autoRedefine/>
    <w:qFormat/>
    <w:uiPriority w:val="0"/>
    <w:pPr>
      <w:tabs>
        <w:tab w:val="left" w:pos="360"/>
      </w:tabs>
      <w:spacing w:beforeLines="0" w:afterLines="0"/>
    </w:pPr>
    <w:rPr>
      <w:rFonts w:ascii="宋体" w:eastAsia="宋体"/>
      <w:szCs w:val="21"/>
    </w:rPr>
  </w:style>
  <w:style w:type="paragraph" w:customStyle="1" w:styleId="63">
    <w:name w:val="附录四级条标题"/>
    <w:basedOn w:val="64"/>
    <w:next w:val="23"/>
    <w:autoRedefine/>
    <w:qFormat/>
    <w:uiPriority w:val="0"/>
    <w:pPr>
      <w:numPr>
        <w:ilvl w:val="0"/>
        <w:numId w:val="0"/>
      </w:numPr>
      <w:tabs>
        <w:tab w:val="left" w:pos="360"/>
      </w:tabs>
      <w:outlineLvl w:val="5"/>
    </w:pPr>
  </w:style>
  <w:style w:type="paragraph" w:customStyle="1" w:styleId="64">
    <w:name w:val="附录三级条标题"/>
    <w:basedOn w:val="65"/>
    <w:next w:val="23"/>
    <w:qFormat/>
    <w:uiPriority w:val="0"/>
    <w:pPr>
      <w:numPr>
        <w:ilvl w:val="4"/>
      </w:numPr>
      <w:tabs>
        <w:tab w:val="left" w:pos="360"/>
      </w:tabs>
      <w:outlineLvl w:val="4"/>
    </w:pPr>
  </w:style>
  <w:style w:type="paragraph" w:customStyle="1" w:styleId="65">
    <w:name w:val="附录二级条标题"/>
    <w:basedOn w:val="1"/>
    <w:next w:val="23"/>
    <w:autoRedefine/>
    <w:qFormat/>
    <w:uiPriority w:val="0"/>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67">
    <w:name w:val="注×："/>
    <w:autoRedefine/>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8">
    <w:name w:val="目次、标准名称标题"/>
    <w:basedOn w:val="1"/>
    <w:next w:val="23"/>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9">
    <w:name w:val="封面标准文稿类别2"/>
    <w:basedOn w:val="70"/>
    <w:qFormat/>
    <w:uiPriority w:val="0"/>
    <w:pPr>
      <w:framePr w:wrap="around" w:y="4469"/>
    </w:pPr>
  </w:style>
  <w:style w:type="paragraph" w:customStyle="1" w:styleId="70">
    <w:name w:val="封面标准文稿类别"/>
    <w:basedOn w:val="71"/>
    <w:autoRedefine/>
    <w:qFormat/>
    <w:uiPriority w:val="0"/>
    <w:pPr>
      <w:framePr w:wrap="around"/>
      <w:spacing w:after="160" w:line="240" w:lineRule="auto"/>
    </w:pPr>
    <w:rPr>
      <w:sz w:val="24"/>
    </w:rPr>
  </w:style>
  <w:style w:type="paragraph" w:customStyle="1" w:styleId="71">
    <w:name w:val="封面一致性程度标识"/>
    <w:basedOn w:val="72"/>
    <w:autoRedefine/>
    <w:qFormat/>
    <w:uiPriority w:val="0"/>
    <w:pPr>
      <w:framePr w:wrap="around"/>
      <w:spacing w:before="440"/>
    </w:pPr>
    <w:rPr>
      <w:rFonts w:ascii="宋体" w:eastAsia="宋体"/>
    </w:rPr>
  </w:style>
  <w:style w:type="paragraph" w:customStyle="1" w:styleId="72">
    <w:name w:val="封面标准英文名称"/>
    <w:basedOn w:val="73"/>
    <w:autoRedefine/>
    <w:qFormat/>
    <w:uiPriority w:val="0"/>
    <w:pPr>
      <w:framePr w:wrap="around"/>
      <w:spacing w:before="370" w:line="400" w:lineRule="exact"/>
    </w:pPr>
    <w:rPr>
      <w:rFonts w:ascii="Times New Roman"/>
      <w:sz w:val="28"/>
      <w:szCs w:val="28"/>
    </w:rPr>
  </w:style>
  <w:style w:type="paragraph" w:customStyle="1" w:styleId="7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附录字母编号列项（一级）"/>
    <w:autoRedefine/>
    <w:qFormat/>
    <w:uiPriority w:val="0"/>
    <w:pPr>
      <w:numPr>
        <w:ilvl w:val="0"/>
        <w:numId w:val="9"/>
      </w:numPr>
    </w:pPr>
    <w:rPr>
      <w:rFonts w:ascii="宋体" w:hAnsi="Times New Roman" w:eastAsia="宋体" w:cs="Times New Roman"/>
      <w:sz w:val="21"/>
      <w:lang w:val="en-US" w:eastAsia="zh-CN" w:bidi="ar-SA"/>
    </w:rPr>
  </w:style>
  <w:style w:type="paragraph" w:customStyle="1" w:styleId="75">
    <w:name w:val="列项●（二级）"/>
    <w:autoRedefine/>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76">
    <w:name w:val="图表脚注说明"/>
    <w:basedOn w:val="1"/>
    <w:autoRedefine/>
    <w:qFormat/>
    <w:uiPriority w:val="0"/>
    <w:pPr>
      <w:numPr>
        <w:ilvl w:val="0"/>
        <w:numId w:val="10"/>
      </w:numPr>
    </w:pPr>
    <w:rPr>
      <w:rFonts w:ascii="宋体"/>
      <w:sz w:val="18"/>
      <w:szCs w:val="18"/>
    </w:rPr>
  </w:style>
  <w:style w:type="paragraph" w:customStyle="1" w:styleId="77">
    <w:name w:val="附录数字编号列项（二级）"/>
    <w:autoRedefine/>
    <w:qFormat/>
    <w:uiPriority w:val="0"/>
    <w:pPr>
      <w:numPr>
        <w:ilvl w:val="1"/>
        <w:numId w:val="9"/>
      </w:numPr>
    </w:pPr>
    <w:rPr>
      <w:rFonts w:ascii="宋体" w:hAnsi="Times New Roman" w:eastAsia="宋体" w:cs="Times New Roman"/>
      <w:sz w:val="21"/>
      <w:lang w:val="en-US" w:eastAsia="zh-CN" w:bidi="ar-SA"/>
    </w:rPr>
  </w:style>
  <w:style w:type="paragraph" w:customStyle="1" w:styleId="7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9">
    <w:name w:val="示例×："/>
    <w:basedOn w:val="55"/>
    <w:autoRedefine/>
    <w:qFormat/>
    <w:uiPriority w:val="0"/>
    <w:pPr>
      <w:numPr>
        <w:numId w:val="11"/>
      </w:numPr>
      <w:spacing w:beforeLines="0" w:afterLines="0"/>
      <w:outlineLvl w:val="9"/>
    </w:pPr>
    <w:rPr>
      <w:rFonts w:ascii="宋体" w:eastAsia="宋体"/>
      <w:sz w:val="18"/>
      <w:szCs w:val="18"/>
    </w:rPr>
  </w:style>
  <w:style w:type="paragraph" w:customStyle="1" w:styleId="80">
    <w:name w:val="标准书眉一"/>
    <w:autoRedefine/>
    <w:qFormat/>
    <w:uiPriority w:val="0"/>
    <w:pPr>
      <w:jc w:val="both"/>
    </w:pPr>
    <w:rPr>
      <w:rFonts w:ascii="Times New Roman" w:hAnsi="Times New Roman" w:eastAsia="宋体" w:cs="Times New Roman"/>
      <w:lang w:val="en-US" w:eastAsia="zh-CN" w:bidi="ar-SA"/>
    </w:rPr>
  </w:style>
  <w:style w:type="paragraph" w:customStyle="1" w:styleId="8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2">
    <w:name w:val="五级条标题"/>
    <w:basedOn w:val="83"/>
    <w:next w:val="23"/>
    <w:autoRedefine/>
    <w:qFormat/>
    <w:uiPriority w:val="0"/>
    <w:pPr>
      <w:numPr>
        <w:ilvl w:val="5"/>
      </w:numPr>
      <w:outlineLvl w:val="6"/>
    </w:pPr>
  </w:style>
  <w:style w:type="paragraph" w:customStyle="1" w:styleId="83">
    <w:name w:val="四级条标题"/>
    <w:basedOn w:val="84"/>
    <w:next w:val="23"/>
    <w:autoRedefine/>
    <w:qFormat/>
    <w:uiPriority w:val="0"/>
    <w:pPr>
      <w:numPr>
        <w:ilvl w:val="4"/>
        <w:numId w:val="4"/>
      </w:numPr>
      <w:outlineLvl w:val="5"/>
    </w:pPr>
  </w:style>
  <w:style w:type="paragraph" w:customStyle="1" w:styleId="84">
    <w:name w:val="三级条标题"/>
    <w:basedOn w:val="53"/>
    <w:next w:val="23"/>
    <w:autoRedefine/>
    <w:qFormat/>
    <w:uiPriority w:val="0"/>
    <w:pPr>
      <w:numPr>
        <w:ilvl w:val="3"/>
      </w:numPr>
      <w:outlineLvl w:val="4"/>
    </w:pPr>
  </w:style>
  <w:style w:type="paragraph" w:customStyle="1" w:styleId="85">
    <w:name w:val="标准书眉_偶数页"/>
    <w:basedOn w:val="86"/>
    <w:next w:val="1"/>
    <w:autoRedefine/>
    <w:qFormat/>
    <w:uiPriority w:val="0"/>
    <w:pPr>
      <w:tabs>
        <w:tab w:val="center" w:pos="4154"/>
        <w:tab w:val="right" w:pos="8306"/>
      </w:tabs>
      <w:jc w:val="left"/>
    </w:pPr>
  </w:style>
  <w:style w:type="paragraph" w:customStyle="1" w:styleId="8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7">
    <w:name w:val="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88">
    <w:name w:val="附录一级无"/>
    <w:basedOn w:val="89"/>
    <w:autoRedefine/>
    <w:qFormat/>
    <w:uiPriority w:val="0"/>
    <w:pPr>
      <w:tabs>
        <w:tab w:val="left" w:pos="360"/>
      </w:tabs>
      <w:spacing w:beforeLines="0" w:afterLines="0"/>
    </w:pPr>
    <w:rPr>
      <w:rFonts w:ascii="宋体" w:eastAsia="宋体"/>
      <w:szCs w:val="21"/>
    </w:rPr>
  </w:style>
  <w:style w:type="paragraph" w:customStyle="1" w:styleId="89">
    <w:name w:val="附录一级条标题"/>
    <w:basedOn w:val="90"/>
    <w:next w:val="23"/>
    <w:autoRedefine/>
    <w:qFormat/>
    <w:uiPriority w:val="0"/>
    <w:pPr>
      <w:numPr>
        <w:ilvl w:val="0"/>
        <w:numId w:val="0"/>
      </w:numPr>
      <w:tabs>
        <w:tab w:val="left" w:pos="360"/>
      </w:tabs>
      <w:autoSpaceDN w:val="0"/>
      <w:spacing w:beforeLines="50" w:afterLines="50"/>
      <w:outlineLvl w:val="2"/>
    </w:pPr>
  </w:style>
  <w:style w:type="paragraph" w:customStyle="1" w:styleId="90">
    <w:name w:val="附录章标题"/>
    <w:next w:val="23"/>
    <w:autoRedefine/>
    <w:qFormat/>
    <w:uiPriority w:val="0"/>
    <w:pPr>
      <w:numPr>
        <w:ilvl w:val="1"/>
        <w:numId w:val="7"/>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注："/>
    <w:next w:val="23"/>
    <w:autoRedefine/>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92">
    <w:name w:val="终结线"/>
    <w:basedOn w:val="1"/>
    <w:autoRedefine/>
    <w:qFormat/>
    <w:uiPriority w:val="0"/>
    <w:pPr>
      <w:framePr w:hSpace="181" w:vSpace="181" w:wrap="around" w:vAnchor="text" w:hAnchor="margin" w:xAlign="center" w:y="285"/>
    </w:pPr>
  </w:style>
  <w:style w:type="paragraph" w:customStyle="1" w:styleId="93">
    <w:name w:val="其他标准标志"/>
    <w:basedOn w:val="50"/>
    <w:autoRedefine/>
    <w:qFormat/>
    <w:uiPriority w:val="0"/>
    <w:pPr>
      <w:framePr w:w="6101" w:wrap="around" w:vAnchor="page" w:hAnchor="page" w:x="4673" w:y="942"/>
    </w:pPr>
    <w:rPr>
      <w:w w:val="130"/>
    </w:rPr>
  </w:style>
  <w:style w:type="paragraph" w:customStyle="1" w:styleId="94">
    <w:name w:val="附录公式编号制表符"/>
    <w:basedOn w:val="1"/>
    <w:next w:val="23"/>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四级无"/>
    <w:basedOn w:val="83"/>
    <w:autoRedefine/>
    <w:qFormat/>
    <w:uiPriority w:val="0"/>
    <w:pPr>
      <w:spacing w:beforeLines="0" w:afterLines="0"/>
    </w:pPr>
    <w:rPr>
      <w:rFonts w:ascii="宋体" w:eastAsia="宋体"/>
    </w:rPr>
  </w:style>
  <w:style w:type="paragraph" w:customStyle="1" w:styleId="9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7">
    <w:name w:val="封面标准名称2"/>
    <w:basedOn w:val="73"/>
    <w:qFormat/>
    <w:uiPriority w:val="0"/>
    <w:pPr>
      <w:framePr w:wrap="around" w:y="4469"/>
      <w:spacing w:beforeLines="630"/>
    </w:pPr>
  </w:style>
  <w:style w:type="paragraph" w:customStyle="1" w:styleId="98">
    <w:name w:val="前言、引言标题"/>
    <w:next w:val="23"/>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9">
    <w:name w:val="参考文献、索引标题"/>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0">
    <w:name w:val="列项——（一级）"/>
    <w:autoRedefine/>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101">
    <w:name w:val="示例后文字"/>
    <w:basedOn w:val="23"/>
    <w:next w:val="23"/>
    <w:autoRedefine/>
    <w:qFormat/>
    <w:uiPriority w:val="0"/>
    <w:pPr>
      <w:ind w:firstLine="360"/>
    </w:pPr>
    <w:rPr>
      <w:sz w:val="18"/>
    </w:rPr>
  </w:style>
  <w:style w:type="paragraph" w:customStyle="1" w:styleId="102">
    <w:name w:val="正文公式编号制表符"/>
    <w:basedOn w:val="23"/>
    <w:next w:val="23"/>
    <w:autoRedefine/>
    <w:qFormat/>
    <w:uiPriority w:val="0"/>
    <w:pPr>
      <w:ind w:firstLine="0" w:firstLineChars="0"/>
    </w:pPr>
  </w:style>
  <w:style w:type="paragraph" w:customStyle="1" w:styleId="103">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4">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5">
    <w:name w:val="注×：（正文）"/>
    <w:autoRedefine/>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06">
    <w:name w:val="字母编号列项（一级）"/>
    <w:autoRedefine/>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07">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8">
    <w:name w:val="参考文献"/>
    <w:basedOn w:val="1"/>
    <w:next w:val="23"/>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9">
    <w:name w:val="注：（正文）"/>
    <w:basedOn w:val="91"/>
    <w:next w:val="23"/>
    <w:autoRedefine/>
    <w:qFormat/>
    <w:uiPriority w:val="0"/>
  </w:style>
  <w:style w:type="paragraph" w:customStyle="1" w:styleId="110">
    <w:name w:val="其他实施日期"/>
    <w:basedOn w:val="57"/>
    <w:autoRedefine/>
    <w:qFormat/>
    <w:uiPriority w:val="0"/>
    <w:pPr>
      <w:framePr w:wrap="around"/>
    </w:pPr>
  </w:style>
  <w:style w:type="paragraph" w:customStyle="1" w:styleId="111">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2">
    <w:name w:val="示例"/>
    <w:next w:val="49"/>
    <w:autoRedefine/>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3">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4">
    <w:name w:val="封面标准英文名称2"/>
    <w:basedOn w:val="72"/>
    <w:autoRedefine/>
    <w:qFormat/>
    <w:uiPriority w:val="0"/>
    <w:pPr>
      <w:framePr w:wrap="around" w:y="4469"/>
    </w:pPr>
  </w:style>
  <w:style w:type="paragraph" w:customStyle="1" w:styleId="115">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6">
    <w:name w:val="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7">
    <w:name w:val="其他发布日期"/>
    <w:basedOn w:val="58"/>
    <w:autoRedefine/>
    <w:qFormat/>
    <w:uiPriority w:val="0"/>
    <w:pPr>
      <w:framePr w:wrap="around" w:vAnchor="page" w:hAnchor="text" w:x="1419"/>
    </w:pPr>
  </w:style>
  <w:style w:type="paragraph" w:customStyle="1" w:styleId="118">
    <w:name w:val="封面标准文稿编辑信息"/>
    <w:basedOn w:val="70"/>
    <w:autoRedefine/>
    <w:qFormat/>
    <w:uiPriority w:val="0"/>
    <w:pPr>
      <w:framePr w:wrap="around"/>
      <w:spacing w:before="180" w:line="180" w:lineRule="exact"/>
    </w:pPr>
    <w:rPr>
      <w:sz w:val="21"/>
    </w:rPr>
  </w:style>
  <w:style w:type="paragraph" w:customStyle="1" w:styleId="119">
    <w:name w:val="封面标准文稿编辑信息2"/>
    <w:basedOn w:val="118"/>
    <w:autoRedefine/>
    <w:qFormat/>
    <w:uiPriority w:val="0"/>
    <w:pPr>
      <w:framePr w:wrap="around" w:y="4469"/>
    </w:pPr>
  </w:style>
  <w:style w:type="paragraph" w:customStyle="1" w:styleId="120">
    <w:name w:val="条文脚注"/>
    <w:basedOn w:val="24"/>
    <w:autoRedefine/>
    <w:qFormat/>
    <w:uiPriority w:val="0"/>
    <w:pPr>
      <w:numPr>
        <w:numId w:val="0"/>
      </w:numPr>
      <w:jc w:val="both"/>
    </w:pPr>
  </w:style>
  <w:style w:type="paragraph" w:customStyle="1" w:styleId="121">
    <w:name w:val="封面正文"/>
    <w:autoRedefine/>
    <w:qFormat/>
    <w:uiPriority w:val="0"/>
    <w:pPr>
      <w:jc w:val="both"/>
    </w:pPr>
    <w:rPr>
      <w:rFonts w:ascii="Times New Roman" w:hAnsi="Times New Roman" w:eastAsia="宋体" w:cs="Times New Roman"/>
      <w:lang w:val="en-US" w:eastAsia="zh-CN" w:bidi="ar-SA"/>
    </w:rPr>
  </w:style>
  <w:style w:type="paragraph" w:customStyle="1" w:styleId="122">
    <w:name w:val="其他发布部门"/>
    <w:basedOn w:val="61"/>
    <w:autoRedefine/>
    <w:qFormat/>
    <w:uiPriority w:val="0"/>
    <w:pPr>
      <w:framePr w:wrap="around" w:y="15310"/>
      <w:spacing w:line="0" w:lineRule="atLeast"/>
    </w:pPr>
    <w:rPr>
      <w:rFonts w:ascii="黑体" w:eastAsia="黑体"/>
      <w:b w:val="0"/>
    </w:rPr>
  </w:style>
  <w:style w:type="paragraph" w:customStyle="1" w:styleId="123">
    <w:name w:val="附录标识"/>
    <w:basedOn w:val="1"/>
    <w:next w:val="23"/>
    <w:autoRedefine/>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4">
    <w:name w:val="一级无"/>
    <w:basedOn w:val="54"/>
    <w:autoRedefine/>
    <w:qFormat/>
    <w:uiPriority w:val="0"/>
    <w:pPr>
      <w:spacing w:beforeLines="0" w:afterLines="0"/>
    </w:pPr>
    <w:rPr>
      <w:rFonts w:ascii="宋体" w:eastAsia="宋体"/>
    </w:rPr>
  </w:style>
  <w:style w:type="paragraph" w:customStyle="1" w:styleId="125">
    <w:name w:val="附录标题"/>
    <w:basedOn w:val="23"/>
    <w:next w:val="23"/>
    <w:autoRedefine/>
    <w:qFormat/>
    <w:uiPriority w:val="0"/>
    <w:pPr>
      <w:ind w:firstLine="0" w:firstLineChars="0"/>
      <w:jc w:val="center"/>
    </w:pPr>
    <w:rPr>
      <w:rFonts w:ascii="黑体" w:eastAsia="黑体"/>
    </w:rPr>
  </w:style>
  <w:style w:type="paragraph" w:customStyle="1" w:styleId="126">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7">
    <w:name w:val="附录表标题"/>
    <w:basedOn w:val="1"/>
    <w:next w:val="23"/>
    <w:autoRedefine/>
    <w:qFormat/>
    <w:uiPriority w:val="0"/>
    <w:pPr>
      <w:numPr>
        <w:ilvl w:val="1"/>
        <w:numId w:val="3"/>
      </w:numPr>
      <w:tabs>
        <w:tab w:val="left" w:pos="180"/>
      </w:tabs>
      <w:spacing w:beforeLines="50" w:afterLines="50"/>
      <w:ind w:left="0" w:firstLine="0"/>
      <w:jc w:val="center"/>
    </w:pPr>
    <w:rPr>
      <w:rFonts w:ascii="黑体" w:eastAsia="黑体"/>
      <w:szCs w:val="21"/>
    </w:rPr>
  </w:style>
  <w:style w:type="paragraph" w:customStyle="1" w:styleId="128">
    <w:name w:val="正文图标题"/>
    <w:next w:val="23"/>
    <w:autoRedefine/>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附录三级无"/>
    <w:basedOn w:val="64"/>
    <w:autoRedefine/>
    <w:qFormat/>
    <w:uiPriority w:val="0"/>
    <w:pPr>
      <w:tabs>
        <w:tab w:val="clear" w:pos="360"/>
      </w:tabs>
      <w:spacing w:beforeLines="0" w:afterLines="0"/>
    </w:pPr>
    <w:rPr>
      <w:rFonts w:ascii="宋体" w:eastAsia="宋体"/>
      <w:szCs w:val="21"/>
    </w:rPr>
  </w:style>
  <w:style w:type="paragraph" w:customStyle="1" w:styleId="130">
    <w:name w:val="封面一致性程度标识2"/>
    <w:basedOn w:val="71"/>
    <w:qFormat/>
    <w:uiPriority w:val="0"/>
    <w:pPr>
      <w:framePr w:wrap="around" w:y="4469"/>
    </w:pPr>
  </w:style>
  <w:style w:type="paragraph" w:customStyle="1" w:styleId="131">
    <w:name w:val="附录二级无"/>
    <w:basedOn w:val="65"/>
    <w:autoRedefine/>
    <w:qFormat/>
    <w:uiPriority w:val="0"/>
    <w:pPr>
      <w:tabs>
        <w:tab w:val="clear" w:pos="360"/>
      </w:tabs>
      <w:spacing w:beforeLines="0" w:afterLines="0"/>
    </w:pPr>
    <w:rPr>
      <w:rFonts w:ascii="宋体" w:eastAsia="宋体"/>
      <w:szCs w:val="21"/>
    </w:rPr>
  </w:style>
  <w:style w:type="paragraph" w:customStyle="1" w:styleId="132">
    <w:name w:val="附录图标题"/>
    <w:basedOn w:val="1"/>
    <w:next w:val="23"/>
    <w:autoRedefine/>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3">
    <w:name w:val="三级无"/>
    <w:basedOn w:val="84"/>
    <w:autoRedefine/>
    <w:qFormat/>
    <w:uiPriority w:val="0"/>
    <w:pPr>
      <w:spacing w:beforeLines="0" w:afterLines="0"/>
    </w:pPr>
    <w:rPr>
      <w:rFonts w:ascii="宋体" w:eastAsia="宋体"/>
    </w:rPr>
  </w:style>
  <w:style w:type="paragraph" w:customStyle="1" w:styleId="134">
    <w:name w:val="附录五级条标题"/>
    <w:basedOn w:val="63"/>
    <w:next w:val="23"/>
    <w:autoRedefine/>
    <w:qFormat/>
    <w:uiPriority w:val="0"/>
    <w:pPr>
      <w:numPr>
        <w:ilvl w:val="6"/>
      </w:numPr>
      <w:outlineLvl w:val="6"/>
    </w:pPr>
  </w:style>
  <w:style w:type="paragraph" w:customStyle="1" w:styleId="135">
    <w:name w:val="附录五级无"/>
    <w:basedOn w:val="134"/>
    <w:autoRedefine/>
    <w:qFormat/>
    <w:uiPriority w:val="0"/>
    <w:pPr>
      <w:tabs>
        <w:tab w:val="clear" w:pos="360"/>
      </w:tabs>
      <w:spacing w:beforeLines="0" w:afterLines="0"/>
    </w:pPr>
    <w:rPr>
      <w:rFonts w:ascii="宋体" w:eastAsia="宋体"/>
      <w:szCs w:val="21"/>
    </w:rPr>
  </w:style>
  <w:style w:type="paragraph" w:customStyle="1" w:styleId="136">
    <w:name w:val="图的脚注"/>
    <w:next w:val="23"/>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7">
    <w:name w:val="图标脚注说明"/>
    <w:basedOn w:val="23"/>
    <w:autoRedefine/>
    <w:qFormat/>
    <w:uiPriority w:val="0"/>
    <w:pPr>
      <w:ind w:left="840" w:hanging="420" w:firstLineChars="0"/>
    </w:pPr>
    <w:rPr>
      <w:sz w:val="18"/>
      <w:szCs w:val="18"/>
    </w:rPr>
  </w:style>
  <w:style w:type="paragraph" w:customStyle="1" w:styleId="138">
    <w:name w:val="五级无"/>
    <w:basedOn w:val="82"/>
    <w:autoRedefine/>
    <w:qFormat/>
    <w:uiPriority w:val="0"/>
    <w:pPr>
      <w:spacing w:beforeLines="0" w:afterLines="0"/>
    </w:pPr>
    <w:rPr>
      <w:rFonts w:ascii="宋体" w:eastAsia="宋体"/>
    </w:rPr>
  </w:style>
  <w:style w:type="character" w:customStyle="1" w:styleId="139">
    <w:name w:val="批注框文本 字符"/>
    <w:link w:val="16"/>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C9D942-C504-4015-AFCB-7FEC14F2C1E8}">
  <ds:schemaRefs/>
</ds:datastoreItem>
</file>

<file path=docProps/app.xml><?xml version="1.0" encoding="utf-8"?>
<Properties xmlns="http://schemas.openxmlformats.org/officeDocument/2006/extended-properties" xmlns:vt="http://schemas.openxmlformats.org/officeDocument/2006/docPropsVTypes">
  <Template>Normal</Template>
  <Pages>11</Pages>
  <Words>1685</Words>
  <Characters>2074</Characters>
  <Lines>55</Lines>
  <Paragraphs>15</Paragraphs>
  <TotalTime>1</TotalTime>
  <ScaleCrop>false</ScaleCrop>
  <LinksUpToDate>false</LinksUpToDate>
  <CharactersWithSpaces>2250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2021-09-30T06:49:00Z</dcterms:created>
  <cp:lastPrinted>2022-06-21T02:20:00Z</cp:lastPrinted>
  <dcterms:modified xsi:type="dcterms:W3CDTF">2025-11-15T15:07:18Z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947BCE3D3F034C72A273498AB93D0351_13</vt:lpwstr>
  </property>
  <property fmtid="{D5CDD505-2E9C-101B-9397-08002B2CF9AE}" pid="4" name="KSOTemplateDocerSaveRecord">
    <vt:lpwstr>eyJoZGlkIjoiMTAyMzJkOGNiMDEyZDQzM2FkNGM4ODJmZGE4NDczMDMiLCJ1c2VySWQiOiIzNTI3MjgzNDQifQ==</vt:lpwstr>
  </property>
</Properties>
</file>